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033AB" w14:textId="37CC6A07" w:rsidR="00B52A06" w:rsidRDefault="00B52A06" w:rsidP="00B52A06">
      <w:pPr>
        <w:spacing w:after="0" w:line="240" w:lineRule="auto"/>
        <w:jc w:val="center"/>
        <w:rPr>
          <w:rFonts w:eastAsia="Times New Roman" w:cstheme="minorHAnsi"/>
          <w:b/>
        </w:rPr>
      </w:pPr>
      <w:r>
        <w:rPr>
          <w:rFonts w:eastAsia="Times New Roman" w:cstheme="minorHAnsi"/>
          <w:b/>
        </w:rPr>
        <w:t xml:space="preserve">Attachment B1 </w:t>
      </w:r>
    </w:p>
    <w:p w14:paraId="4DF433E3" w14:textId="77777777" w:rsidR="00B52A06" w:rsidRDefault="00B52A06" w:rsidP="00B52A06">
      <w:pPr>
        <w:spacing w:after="0" w:line="240" w:lineRule="auto"/>
        <w:jc w:val="center"/>
        <w:rPr>
          <w:rFonts w:eastAsia="Times New Roman" w:cstheme="minorHAnsi"/>
          <w:b/>
        </w:rPr>
      </w:pPr>
      <w:r>
        <w:rPr>
          <w:rFonts w:eastAsia="Times New Roman" w:cstheme="minorHAnsi"/>
          <w:b/>
        </w:rPr>
        <w:t xml:space="preserve">Scope of Services Third Party Administrative Services for the </w:t>
      </w:r>
    </w:p>
    <w:p w14:paraId="255B03A9" w14:textId="2C775BDD" w:rsidR="00B52A06" w:rsidRDefault="00B52A06" w:rsidP="00B52A06">
      <w:pPr>
        <w:spacing w:after="0" w:line="240" w:lineRule="auto"/>
        <w:jc w:val="center"/>
        <w:rPr>
          <w:rFonts w:eastAsia="Times New Roman" w:cstheme="minorHAnsi"/>
          <w:b/>
        </w:rPr>
      </w:pPr>
      <w:r>
        <w:rPr>
          <w:rFonts w:eastAsia="Times New Roman" w:cstheme="minorHAnsi"/>
          <w:b/>
        </w:rPr>
        <w:t>State employee medical plans – Statewide network</w:t>
      </w:r>
    </w:p>
    <w:p w14:paraId="616ED016" w14:textId="77777777" w:rsidR="00B52A06" w:rsidRDefault="00B52A06" w:rsidP="00B52A06">
      <w:pPr>
        <w:spacing w:after="0" w:line="240" w:lineRule="auto"/>
        <w:jc w:val="both"/>
        <w:rPr>
          <w:rFonts w:eastAsia="Times New Roman" w:cstheme="minorHAnsi"/>
          <w:b/>
        </w:rPr>
      </w:pPr>
    </w:p>
    <w:p w14:paraId="7331B7B4" w14:textId="77777777" w:rsidR="00B52A06" w:rsidRPr="00310814" w:rsidRDefault="00B52A06" w:rsidP="00B52A06">
      <w:pPr>
        <w:pStyle w:val="ListParagraph"/>
        <w:numPr>
          <w:ilvl w:val="0"/>
          <w:numId w:val="8"/>
        </w:numPr>
        <w:spacing w:after="0" w:line="240" w:lineRule="auto"/>
        <w:jc w:val="both"/>
        <w:rPr>
          <w:rFonts w:eastAsia="Times New Roman" w:cstheme="minorHAnsi"/>
          <w:b/>
        </w:rPr>
      </w:pPr>
      <w:r>
        <w:rPr>
          <w:rFonts w:eastAsia="Times New Roman" w:cstheme="minorHAnsi"/>
          <w:b/>
        </w:rPr>
        <w:t>Duties of the Contractor.</w:t>
      </w:r>
    </w:p>
    <w:p w14:paraId="55615AD1" w14:textId="77777777" w:rsidR="00B52A06" w:rsidRDefault="00B52A06" w:rsidP="00B52A06">
      <w:pPr>
        <w:spacing w:after="0" w:line="240" w:lineRule="auto"/>
        <w:ind w:left="720"/>
        <w:jc w:val="both"/>
        <w:rPr>
          <w:rFonts w:cstheme="minorHAnsi"/>
        </w:rPr>
      </w:pPr>
    </w:p>
    <w:p w14:paraId="12E5E975" w14:textId="77777777" w:rsidR="00B52A06" w:rsidRDefault="00B52A06" w:rsidP="00B52A06">
      <w:pPr>
        <w:pStyle w:val="ListParagraph"/>
        <w:numPr>
          <w:ilvl w:val="0"/>
          <w:numId w:val="20"/>
        </w:numPr>
        <w:jc w:val="both"/>
        <w:rPr>
          <w:rFonts w:cstheme="minorHAnsi"/>
        </w:rPr>
      </w:pPr>
      <w:r w:rsidRPr="003C05E0">
        <w:rPr>
          <w:rFonts w:cstheme="minorHAnsi"/>
        </w:rPr>
        <w:t>Incorporation by Reference</w:t>
      </w:r>
    </w:p>
    <w:p w14:paraId="1939E5B4" w14:textId="77777777" w:rsidR="00B52A06" w:rsidRDefault="00B52A06" w:rsidP="00B52A06">
      <w:pPr>
        <w:pStyle w:val="ListParagraph"/>
        <w:numPr>
          <w:ilvl w:val="0"/>
          <w:numId w:val="21"/>
        </w:numPr>
        <w:jc w:val="both"/>
        <w:rPr>
          <w:rFonts w:cstheme="minorHAnsi"/>
        </w:rPr>
      </w:pPr>
      <w:r>
        <w:rPr>
          <w:rFonts w:cstheme="minorHAnsi"/>
        </w:rPr>
        <w:t xml:space="preserve">Exhibit A: Updated Plan Documents are attached hereto and incorporated herein.  </w:t>
      </w:r>
    </w:p>
    <w:p w14:paraId="5D2DE6B5" w14:textId="77777777" w:rsidR="00B52A06" w:rsidRDefault="00B52A06" w:rsidP="00B52A06">
      <w:pPr>
        <w:pStyle w:val="ListParagraph"/>
        <w:numPr>
          <w:ilvl w:val="0"/>
          <w:numId w:val="21"/>
        </w:numPr>
        <w:jc w:val="both"/>
        <w:rPr>
          <w:rFonts w:cstheme="minorHAnsi"/>
        </w:rPr>
      </w:pPr>
      <w:r>
        <w:rPr>
          <w:rFonts w:cstheme="minorHAnsi"/>
        </w:rPr>
        <w:t>Exhibit B: Indiana School Corporation Adoption and Binder Agreement for Indiana State Employee Medical Plans</w:t>
      </w:r>
    </w:p>
    <w:p w14:paraId="44F8900F" w14:textId="77777777" w:rsidR="00B52A06" w:rsidRDefault="00B52A06" w:rsidP="00B52A06">
      <w:pPr>
        <w:pStyle w:val="ListParagraph"/>
        <w:numPr>
          <w:ilvl w:val="0"/>
          <w:numId w:val="21"/>
        </w:numPr>
        <w:jc w:val="both"/>
        <w:rPr>
          <w:rFonts w:cstheme="minorHAnsi"/>
        </w:rPr>
      </w:pPr>
      <w:r>
        <w:rPr>
          <w:rFonts w:cstheme="minorHAnsi"/>
        </w:rPr>
        <w:t>Exhibit C: The Business Associate Agreement</w:t>
      </w:r>
    </w:p>
    <w:p w14:paraId="0EBB7548" w14:textId="01E6EAF4" w:rsidR="00B52A06" w:rsidRDefault="00B52A06" w:rsidP="00B52A06">
      <w:pPr>
        <w:pStyle w:val="ListParagraph"/>
        <w:numPr>
          <w:ilvl w:val="0"/>
          <w:numId w:val="21"/>
        </w:numPr>
        <w:jc w:val="both"/>
        <w:rPr>
          <w:rFonts w:cstheme="minorHAnsi"/>
        </w:rPr>
      </w:pPr>
      <w:r>
        <w:rPr>
          <w:rFonts w:cstheme="minorHAnsi"/>
        </w:rPr>
        <w:t>Exhibit D: The Request for Proposals, pre &amp; post-proposal inquiries a</w:t>
      </w:r>
      <w:ins w:id="0" w:author="Kluge, Shauna" w:date="2021-02-26T09:48:00Z">
        <w:r w:rsidR="00B013A5">
          <w:rPr>
            <w:rFonts w:cstheme="minorHAnsi"/>
          </w:rPr>
          <w:t>n</w:t>
        </w:r>
      </w:ins>
      <w:r>
        <w:rPr>
          <w:rFonts w:cstheme="minorHAnsi"/>
        </w:rPr>
        <w:t>d the responses thereto</w:t>
      </w:r>
    </w:p>
    <w:p w14:paraId="488EF8DD" w14:textId="6FA9EEF6" w:rsidR="00B52A06" w:rsidRDefault="00B52A06" w:rsidP="00B52A06">
      <w:pPr>
        <w:pStyle w:val="ListParagraph"/>
        <w:numPr>
          <w:ilvl w:val="0"/>
          <w:numId w:val="21"/>
        </w:numPr>
        <w:jc w:val="both"/>
        <w:rPr>
          <w:rFonts w:cstheme="minorHAnsi"/>
        </w:rPr>
      </w:pPr>
      <w:r>
        <w:rPr>
          <w:rFonts w:cstheme="minorHAnsi"/>
        </w:rPr>
        <w:t xml:space="preserve">Reference hereafter to certain of the subjects, topics, provisions, terms, obligations, rights, duties and other matters in the documents incorporated by reference are not meant to exclude the importance of other portions of said documents; rather, said references are intended to amplify upon or clarify the import, meaning and/or effect(s) thereof </w:t>
      </w:r>
      <w:ins w:id="1" w:author="Kluge, Shauna" w:date="2021-02-26T09:48:00Z">
        <w:r w:rsidR="00B013A5">
          <w:rPr>
            <w:rFonts w:cstheme="minorHAnsi"/>
          </w:rPr>
          <w:t xml:space="preserve">as </w:t>
        </w:r>
      </w:ins>
      <w:r>
        <w:rPr>
          <w:rFonts w:cstheme="minorHAnsi"/>
        </w:rPr>
        <w:t xml:space="preserve">same may relate to the rights, duties, and obligations of the parties to this Contract.  The reference or non-reference to certain portions of the documents incorporated by reference shall not preclude the reasonable construction of the terms of said instruments which may be required from time to time during the tenure of this Contract; provided, that when the parties desire the clarifying construction of significant areas of dispute said construction shall be consistent with the terms expressly set forth in this Contract and shall be effectuated only by the written mutual agreement of the parties hereto, or as otherwise provided in this Contract.   </w:t>
      </w:r>
    </w:p>
    <w:p w14:paraId="2FEE087C" w14:textId="77777777" w:rsidR="00B52A06" w:rsidRDefault="00B52A06" w:rsidP="00B52A06">
      <w:pPr>
        <w:pStyle w:val="ListParagraph"/>
        <w:numPr>
          <w:ilvl w:val="0"/>
          <w:numId w:val="21"/>
        </w:numPr>
        <w:jc w:val="both"/>
        <w:rPr>
          <w:rFonts w:cstheme="minorHAnsi"/>
        </w:rPr>
      </w:pPr>
      <w:r>
        <w:rPr>
          <w:rFonts w:cstheme="minorHAnsi"/>
        </w:rPr>
        <w:t xml:space="preserve">The parties acknowledge that the Plans, as contained in Exhibit A, may be subject to approval of the Indiana Department of Insurance pursuant to and in the manner prescribed by law and/or regulation.  The parties agree that subsequent additions or modifications to, or deletions from, said Plan shall be effectuated in accordance with the terms of this Contract; and the written acceptance or endorsement of all signatories to this Contract shall be required to make said additions, modifications, or deletions effective in accordance with Article 9.  </w:t>
      </w:r>
    </w:p>
    <w:p w14:paraId="59C83A7D" w14:textId="77777777" w:rsidR="00B52A06" w:rsidRPr="00080978" w:rsidRDefault="00B52A06" w:rsidP="00B52A06">
      <w:pPr>
        <w:pStyle w:val="ListParagraph"/>
        <w:ind w:left="1440"/>
        <w:jc w:val="both"/>
        <w:rPr>
          <w:rFonts w:cstheme="minorHAnsi"/>
        </w:rPr>
      </w:pPr>
    </w:p>
    <w:p w14:paraId="7178A526" w14:textId="77777777" w:rsidR="00B52A06" w:rsidRPr="00050929" w:rsidRDefault="00B52A06" w:rsidP="00B52A06">
      <w:pPr>
        <w:pStyle w:val="ListParagraph"/>
        <w:numPr>
          <w:ilvl w:val="0"/>
          <w:numId w:val="20"/>
        </w:numPr>
        <w:jc w:val="both"/>
        <w:rPr>
          <w:rFonts w:cstheme="minorHAnsi"/>
        </w:rPr>
      </w:pPr>
      <w:r w:rsidRPr="003C05E0">
        <w:rPr>
          <w:rFonts w:cstheme="minorHAnsi"/>
        </w:rPr>
        <w:t>Contractor will:</w:t>
      </w:r>
    </w:p>
    <w:p w14:paraId="3C64978B" w14:textId="77777777" w:rsidR="00B52A06" w:rsidRPr="002B0074" w:rsidRDefault="00B52A06" w:rsidP="00B52A06">
      <w:pPr>
        <w:spacing w:after="0" w:line="240" w:lineRule="auto"/>
        <w:ind w:left="1440" w:hanging="360"/>
        <w:jc w:val="both"/>
        <w:rPr>
          <w:rFonts w:cstheme="minorHAnsi"/>
        </w:rPr>
      </w:pPr>
      <w:r>
        <w:rPr>
          <w:rFonts w:cstheme="minorHAnsi"/>
        </w:rPr>
        <w:t>(1)</w:t>
      </w:r>
      <w:r>
        <w:rPr>
          <w:rFonts w:cstheme="minorHAnsi"/>
        </w:rPr>
        <w:tab/>
      </w:r>
      <w:r w:rsidRPr="002B0074">
        <w:rPr>
          <w:rFonts w:cstheme="minorHAnsi"/>
        </w:rPr>
        <w:t xml:space="preserve">Administer the State’s self-funded PPO medical plan and CDHPs for eligible employees, officers, and early retirees. Prescription drug benefits and related pharmacy benefit management of services have been “carved out” and are performed by a pharmacy benefits manager that </w:t>
      </w:r>
      <w:r>
        <w:rPr>
          <w:rFonts w:cstheme="minorHAnsi"/>
        </w:rPr>
        <w:t xml:space="preserve">may </w:t>
      </w:r>
      <w:r w:rsidRPr="002B0074">
        <w:rPr>
          <w:rFonts w:cstheme="minorHAnsi"/>
        </w:rPr>
        <w:t xml:space="preserve">not </w:t>
      </w:r>
      <w:r>
        <w:rPr>
          <w:rFonts w:cstheme="minorHAnsi"/>
        </w:rPr>
        <w:t xml:space="preserve">be </w:t>
      </w:r>
      <w:r w:rsidRPr="002B0074">
        <w:rPr>
          <w:rFonts w:cstheme="minorHAnsi"/>
        </w:rPr>
        <w:t>affiliated with Contractor. The Contractor does not insure or underwrite the liability of the State, participating School Corporations, Direct Billed entities, or individuals for these plans.  The State retains the ultimate responsibility for claims made under theses plans and all expenses incident to those plans, except for the performance of Contractor duties which shall be performed by the Contractor at the contract prices set forth herein.</w:t>
      </w:r>
    </w:p>
    <w:p w14:paraId="7A168955" w14:textId="77777777" w:rsidR="00B52A06" w:rsidRPr="002B0074" w:rsidRDefault="00B52A06" w:rsidP="00B52A06">
      <w:pPr>
        <w:spacing w:after="0" w:line="240" w:lineRule="auto"/>
        <w:ind w:left="1440" w:hanging="360"/>
        <w:jc w:val="both"/>
        <w:rPr>
          <w:rFonts w:cstheme="minorHAnsi"/>
          <w:b/>
        </w:rPr>
      </w:pPr>
      <w:r>
        <w:rPr>
          <w:rFonts w:cstheme="minorHAnsi"/>
        </w:rPr>
        <w:lastRenderedPageBreak/>
        <w:t>(2)</w:t>
      </w:r>
      <w:r>
        <w:rPr>
          <w:rFonts w:cstheme="minorHAnsi"/>
        </w:rPr>
        <w:tab/>
      </w:r>
      <w:r w:rsidRPr="002B0074">
        <w:rPr>
          <w:rFonts w:cstheme="minorHAnsi"/>
        </w:rPr>
        <w:t>Expand coverage as may be directed by the Indiana General Assembly.</w:t>
      </w:r>
    </w:p>
    <w:p w14:paraId="4D9F79EA" w14:textId="4FE12CDE" w:rsidR="00B52A06" w:rsidRPr="002B0074" w:rsidRDefault="00B52A06" w:rsidP="00B52A06">
      <w:pPr>
        <w:pStyle w:val="BodyTextIndent2"/>
        <w:spacing w:after="0" w:line="240" w:lineRule="auto"/>
        <w:ind w:left="1440" w:hanging="360"/>
        <w:rPr>
          <w:rFonts w:cstheme="minorHAnsi"/>
        </w:rPr>
      </w:pPr>
      <w:r>
        <w:rPr>
          <w:rFonts w:cstheme="minorHAnsi"/>
        </w:rPr>
        <w:t>(3)</w:t>
      </w:r>
      <w:r>
        <w:rPr>
          <w:rFonts w:cstheme="minorHAnsi"/>
        </w:rPr>
        <w:tab/>
      </w:r>
      <w:r w:rsidRPr="002B0074">
        <w:rPr>
          <w:rFonts w:cstheme="minorHAnsi"/>
        </w:rPr>
        <w:t xml:space="preserve">Except to the extent of </w:t>
      </w:r>
      <w:ins w:id="2" w:author="Kluge, Shauna" w:date="2021-02-26T09:49:00Z">
        <w:r w:rsidR="00B013A5">
          <w:rPr>
            <w:rFonts w:cstheme="minorHAnsi"/>
          </w:rPr>
          <w:t>C</w:t>
        </w:r>
      </w:ins>
      <w:del w:id="3" w:author="Kluge, Shauna" w:date="2021-02-26T09:49:00Z">
        <w:r w:rsidRPr="002B0074" w:rsidDel="00B013A5">
          <w:rPr>
            <w:rFonts w:cstheme="minorHAnsi"/>
          </w:rPr>
          <w:delText>c</w:delText>
        </w:r>
      </w:del>
      <w:r w:rsidRPr="002B0074">
        <w:rPr>
          <w:rFonts w:cstheme="minorHAnsi"/>
        </w:rPr>
        <w:t>ontractor duties as specified herein, the State retains full and final authority and responsibility for the Plans. The Contractor is empowered to act on behalf of the State in connection with the Plans only as expressly stated under this contract or as mutually agreed to in writing by the parties.</w:t>
      </w:r>
    </w:p>
    <w:p w14:paraId="7A14DF8B" w14:textId="77777777" w:rsidR="00B52A06" w:rsidRDefault="00B52A06" w:rsidP="00B52A06">
      <w:pPr>
        <w:widowControl w:val="0"/>
        <w:tabs>
          <w:tab w:val="num" w:pos="3240"/>
        </w:tabs>
        <w:spacing w:after="0" w:line="240" w:lineRule="auto"/>
        <w:ind w:left="1440" w:hanging="360"/>
        <w:jc w:val="both"/>
        <w:rPr>
          <w:rFonts w:cstheme="minorHAnsi"/>
        </w:rPr>
      </w:pPr>
      <w:r>
        <w:rPr>
          <w:rFonts w:cstheme="minorHAnsi"/>
        </w:rPr>
        <w:t>(4)</w:t>
      </w:r>
      <w:r>
        <w:rPr>
          <w:rFonts w:cstheme="minorHAnsi"/>
        </w:rPr>
        <w:tab/>
      </w:r>
      <w:r w:rsidRPr="002B0074">
        <w:rPr>
          <w:rFonts w:cstheme="minorHAnsi"/>
        </w:rPr>
        <w:t xml:space="preserve">Each party shall notify the other party of any legal actions against either party, which involves the Plan, or this Contract. </w:t>
      </w:r>
    </w:p>
    <w:p w14:paraId="0DD0DA06" w14:textId="77777777" w:rsidR="00B52A06" w:rsidRPr="002B0074" w:rsidRDefault="00B52A06" w:rsidP="00B52A06">
      <w:pPr>
        <w:widowControl w:val="0"/>
        <w:tabs>
          <w:tab w:val="num" w:pos="3240"/>
        </w:tabs>
        <w:spacing w:after="0" w:line="240" w:lineRule="auto"/>
        <w:ind w:left="1440" w:hanging="360"/>
        <w:jc w:val="both"/>
        <w:rPr>
          <w:rFonts w:cstheme="minorHAnsi"/>
        </w:rPr>
      </w:pPr>
      <w:r w:rsidRPr="002B0074">
        <w:rPr>
          <w:rFonts w:cstheme="minorHAnsi"/>
        </w:rPr>
        <w:tab/>
      </w:r>
      <w:r w:rsidRPr="002B0074">
        <w:rPr>
          <w:rFonts w:cstheme="minorHAnsi"/>
        </w:rPr>
        <w:tab/>
        <w:t xml:space="preserve">      </w:t>
      </w:r>
    </w:p>
    <w:p w14:paraId="2048DBD8" w14:textId="77777777" w:rsidR="00B52A06" w:rsidRPr="002B0074" w:rsidRDefault="00B52A06" w:rsidP="00B52A06">
      <w:pPr>
        <w:spacing w:line="240" w:lineRule="exact"/>
        <w:ind w:left="1080" w:hanging="360"/>
        <w:jc w:val="both"/>
        <w:rPr>
          <w:rFonts w:cstheme="minorHAnsi"/>
        </w:rPr>
      </w:pPr>
      <w:r>
        <w:rPr>
          <w:rFonts w:cstheme="minorHAnsi"/>
        </w:rPr>
        <w:t>C</w:t>
      </w:r>
      <w:r w:rsidRPr="002B0074">
        <w:rPr>
          <w:rFonts w:cstheme="minorHAnsi"/>
        </w:rPr>
        <w:t xml:space="preserve">.  </w:t>
      </w:r>
      <w:r w:rsidRPr="002B0074">
        <w:rPr>
          <w:rFonts w:cstheme="minorHAnsi"/>
        </w:rPr>
        <w:tab/>
        <w:t>Administrative Responsibilities</w:t>
      </w:r>
    </w:p>
    <w:p w14:paraId="2626A1C5" w14:textId="77777777" w:rsidR="00B52A06" w:rsidRPr="002B0074" w:rsidRDefault="00B52A06" w:rsidP="00B52A06">
      <w:pPr>
        <w:numPr>
          <w:ilvl w:val="0"/>
          <w:numId w:val="4"/>
        </w:numPr>
        <w:tabs>
          <w:tab w:val="clear" w:pos="3240"/>
          <w:tab w:val="num" w:pos="1440"/>
        </w:tabs>
        <w:spacing w:after="0" w:line="240" w:lineRule="exact"/>
        <w:ind w:left="1440"/>
        <w:jc w:val="both"/>
        <w:rPr>
          <w:rFonts w:cstheme="minorHAnsi"/>
        </w:rPr>
      </w:pPr>
      <w:r w:rsidRPr="002B0074">
        <w:rPr>
          <w:rFonts w:cstheme="minorHAnsi"/>
        </w:rPr>
        <w:t>The State of Indiana Personnel Department or State related organizations are responsible for the following functions:</w:t>
      </w:r>
      <w:r w:rsidRPr="002B0074">
        <w:rPr>
          <w:rFonts w:cstheme="minorHAnsi"/>
        </w:rPr>
        <w:tab/>
      </w:r>
    </w:p>
    <w:p w14:paraId="3318D42A" w14:textId="77777777" w:rsidR="00B52A06" w:rsidRPr="002B0074" w:rsidRDefault="00B52A06" w:rsidP="00B52A06">
      <w:pPr>
        <w:numPr>
          <w:ilvl w:val="1"/>
          <w:numId w:val="3"/>
        </w:numPr>
        <w:spacing w:after="0" w:line="240" w:lineRule="exact"/>
        <w:ind w:left="1800"/>
        <w:jc w:val="both"/>
        <w:rPr>
          <w:rFonts w:cstheme="minorHAnsi"/>
        </w:rPr>
      </w:pPr>
      <w:r w:rsidRPr="002B0074">
        <w:rPr>
          <w:rFonts w:cstheme="minorHAnsi"/>
        </w:rPr>
        <w:t>Enrollments (new and changed)</w:t>
      </w:r>
      <w:r>
        <w:rPr>
          <w:rFonts w:cstheme="minorHAnsi"/>
        </w:rPr>
        <w:t>;</w:t>
      </w:r>
    </w:p>
    <w:p w14:paraId="5A9021AD" w14:textId="77777777" w:rsidR="00B52A06" w:rsidRPr="002B0074" w:rsidRDefault="00B52A06" w:rsidP="00B52A06">
      <w:pPr>
        <w:numPr>
          <w:ilvl w:val="1"/>
          <w:numId w:val="3"/>
        </w:numPr>
        <w:spacing w:after="0" w:line="240" w:lineRule="exact"/>
        <w:ind w:left="1800"/>
        <w:jc w:val="both"/>
        <w:rPr>
          <w:rFonts w:cstheme="minorHAnsi"/>
        </w:rPr>
      </w:pPr>
      <w:r w:rsidRPr="002B0074">
        <w:rPr>
          <w:rFonts w:cstheme="minorHAnsi"/>
        </w:rPr>
        <w:t>Payroll deductions;</w:t>
      </w:r>
    </w:p>
    <w:p w14:paraId="6668E28E" w14:textId="77777777" w:rsidR="00B52A06" w:rsidRPr="002B0074" w:rsidRDefault="00B52A06" w:rsidP="00B52A06">
      <w:pPr>
        <w:numPr>
          <w:ilvl w:val="1"/>
          <w:numId w:val="3"/>
        </w:numPr>
        <w:spacing w:after="0" w:line="240" w:lineRule="exact"/>
        <w:ind w:left="1800"/>
        <w:jc w:val="both"/>
        <w:rPr>
          <w:rFonts w:cstheme="minorHAnsi"/>
        </w:rPr>
      </w:pPr>
      <w:r w:rsidRPr="002B0074">
        <w:rPr>
          <w:rFonts w:cstheme="minorHAnsi"/>
        </w:rPr>
        <w:t>Reimbursement of claims paid by the Contractor and payment of administrative charges as specified for the self insured plan</w:t>
      </w:r>
      <w:r>
        <w:rPr>
          <w:rFonts w:cstheme="minorHAnsi"/>
        </w:rPr>
        <w:t>s</w:t>
      </w:r>
      <w:r w:rsidRPr="002B0074">
        <w:rPr>
          <w:rFonts w:cstheme="minorHAnsi"/>
        </w:rPr>
        <w:t>;</w:t>
      </w:r>
    </w:p>
    <w:p w14:paraId="60C85353" w14:textId="439330F7" w:rsidR="00B52A06" w:rsidRPr="002B0074" w:rsidRDefault="00B52A06" w:rsidP="00B52A06">
      <w:pPr>
        <w:numPr>
          <w:ilvl w:val="1"/>
          <w:numId w:val="3"/>
        </w:numPr>
        <w:spacing w:after="0" w:line="240" w:lineRule="exact"/>
        <w:ind w:left="1800"/>
        <w:jc w:val="both"/>
        <w:rPr>
          <w:rFonts w:cstheme="minorHAnsi"/>
        </w:rPr>
      </w:pPr>
      <w:r w:rsidRPr="002B0074">
        <w:rPr>
          <w:rFonts w:cstheme="minorHAnsi"/>
        </w:rPr>
        <w:t>In accordance with the requirements under COBRA, timely notification of the availability of continuation coverage to eligible Enrollees or dependents. However, each School Binder Agreement will provide that Contractor will administer specified COBRA requirements for the school corporation</w:t>
      </w:r>
      <w:del w:id="4" w:author="Kluge, Shauna" w:date="2021-02-26T09:49:00Z">
        <w:r w:rsidRPr="002B0074" w:rsidDel="00B013A5">
          <w:rPr>
            <w:rFonts w:cstheme="minorHAnsi"/>
          </w:rPr>
          <w:delText>.</w:delText>
        </w:r>
      </w:del>
      <w:ins w:id="5" w:author="Kluge, Shauna" w:date="2021-02-26T09:49:00Z">
        <w:r w:rsidR="00B013A5">
          <w:rPr>
            <w:rFonts w:cstheme="minorHAnsi"/>
          </w:rPr>
          <w:t>;</w:t>
        </w:r>
      </w:ins>
    </w:p>
    <w:p w14:paraId="00318D05" w14:textId="77777777" w:rsidR="00B52A06" w:rsidRPr="002B0074" w:rsidRDefault="00B52A06" w:rsidP="00B52A06">
      <w:pPr>
        <w:numPr>
          <w:ilvl w:val="1"/>
          <w:numId w:val="3"/>
        </w:numPr>
        <w:spacing w:after="0" w:line="240" w:lineRule="exact"/>
        <w:ind w:left="1800"/>
        <w:jc w:val="both"/>
        <w:rPr>
          <w:rFonts w:cstheme="minorHAnsi"/>
        </w:rPr>
      </w:pPr>
      <w:r w:rsidRPr="002B0074">
        <w:rPr>
          <w:rFonts w:cstheme="minorHAnsi"/>
        </w:rPr>
        <w:t>Establishment of open enrollment periods;</w:t>
      </w:r>
    </w:p>
    <w:p w14:paraId="07FBA195" w14:textId="77777777" w:rsidR="00B52A06" w:rsidRDefault="00B52A06" w:rsidP="00B52A06">
      <w:pPr>
        <w:numPr>
          <w:ilvl w:val="1"/>
          <w:numId w:val="3"/>
        </w:numPr>
        <w:spacing w:after="0" w:line="240" w:lineRule="exact"/>
        <w:ind w:left="1800"/>
        <w:jc w:val="both"/>
        <w:rPr>
          <w:rFonts w:cstheme="minorHAnsi"/>
        </w:rPr>
      </w:pPr>
      <w:r w:rsidRPr="002B0074">
        <w:rPr>
          <w:rFonts w:cstheme="minorHAnsi"/>
        </w:rPr>
        <w:t>To provide to the Contractor, accurate information concerning employees newly eligible for enrollment, termination of enrollees, address changes and family status changes affecting enrollment, within 30 days of the event.</w:t>
      </w:r>
    </w:p>
    <w:p w14:paraId="5B727D69" w14:textId="77777777" w:rsidR="00B52A06" w:rsidRPr="002B0074" w:rsidRDefault="00B52A06" w:rsidP="00B52A06">
      <w:pPr>
        <w:spacing w:after="0" w:line="240" w:lineRule="exact"/>
        <w:ind w:left="1800"/>
        <w:jc w:val="both"/>
        <w:rPr>
          <w:rFonts w:cstheme="minorHAnsi"/>
        </w:rPr>
      </w:pPr>
    </w:p>
    <w:p w14:paraId="52421AC6" w14:textId="77777777" w:rsidR="00B52A06" w:rsidRDefault="00B52A06" w:rsidP="00B52A06">
      <w:pPr>
        <w:numPr>
          <w:ilvl w:val="0"/>
          <w:numId w:val="4"/>
        </w:numPr>
        <w:tabs>
          <w:tab w:val="clear" w:pos="3240"/>
          <w:tab w:val="num" w:pos="1440"/>
        </w:tabs>
        <w:spacing w:after="0" w:line="240" w:lineRule="exact"/>
        <w:ind w:left="1440"/>
        <w:jc w:val="both"/>
        <w:rPr>
          <w:rFonts w:cstheme="minorHAnsi"/>
        </w:rPr>
      </w:pPr>
      <w:r w:rsidRPr="002B0074">
        <w:rPr>
          <w:rFonts w:cstheme="minorHAnsi"/>
        </w:rPr>
        <w:t>The Contractor, or its authorized Subcontractors, will perform the following functions in support of the health plans:</w:t>
      </w:r>
      <w:r w:rsidRPr="002B0074">
        <w:rPr>
          <w:rFonts w:cstheme="minorHAnsi"/>
        </w:rPr>
        <w:tab/>
      </w:r>
    </w:p>
    <w:p w14:paraId="4D09EF3A" w14:textId="77777777" w:rsidR="00B52A06" w:rsidRDefault="00B52A06" w:rsidP="00B52A06">
      <w:pPr>
        <w:spacing w:line="240" w:lineRule="exact"/>
        <w:jc w:val="both"/>
        <w:outlineLvl w:val="0"/>
        <w:rPr>
          <w:rFonts w:cstheme="minorHAnsi"/>
        </w:rPr>
      </w:pPr>
    </w:p>
    <w:p w14:paraId="112B60FC" w14:textId="77777777" w:rsidR="00B52A06" w:rsidRPr="002B0074" w:rsidRDefault="00B52A06" w:rsidP="00B52A06">
      <w:pPr>
        <w:spacing w:line="240" w:lineRule="exact"/>
        <w:jc w:val="both"/>
        <w:outlineLvl w:val="0"/>
        <w:rPr>
          <w:rFonts w:cstheme="minorHAnsi"/>
          <w:u w:val="single"/>
        </w:rPr>
      </w:pPr>
      <w:r w:rsidRPr="002B0074">
        <w:rPr>
          <w:rFonts w:cstheme="minorHAnsi"/>
        </w:rPr>
        <w:tab/>
      </w:r>
      <w:r w:rsidRPr="002B0074">
        <w:rPr>
          <w:rFonts w:cstheme="minorHAnsi"/>
        </w:rPr>
        <w:tab/>
      </w:r>
      <w:r w:rsidRPr="002B0074">
        <w:rPr>
          <w:rFonts w:cstheme="minorHAnsi"/>
          <w:u w:val="single"/>
        </w:rPr>
        <w:t>Claims Administration</w:t>
      </w:r>
    </w:p>
    <w:p w14:paraId="48346004" w14:textId="77777777" w:rsidR="00B52A06" w:rsidRPr="00F01339" w:rsidRDefault="00B52A06" w:rsidP="00B52A06">
      <w:pPr>
        <w:pStyle w:val="ListParagraph"/>
        <w:numPr>
          <w:ilvl w:val="1"/>
          <w:numId w:val="9"/>
        </w:numPr>
        <w:spacing w:line="240" w:lineRule="exact"/>
        <w:ind w:left="1800"/>
        <w:jc w:val="both"/>
        <w:rPr>
          <w:rFonts w:cstheme="minorHAnsi"/>
          <w:color w:val="0000FF"/>
        </w:rPr>
      </w:pPr>
      <w:r w:rsidRPr="00F01339">
        <w:rPr>
          <w:rFonts w:cstheme="minorHAnsi"/>
        </w:rPr>
        <w:t xml:space="preserve">Accurate processing of claims - Medical claims are received directly from enrollees and service providers and </w:t>
      </w:r>
      <w:r>
        <w:rPr>
          <w:rFonts w:cstheme="minorHAnsi"/>
        </w:rPr>
        <w:t>network</w:t>
      </w:r>
      <w:r w:rsidRPr="00F01339">
        <w:rPr>
          <w:rFonts w:cstheme="minorHAnsi"/>
        </w:rPr>
        <w:t xml:space="preserve"> discounts are applied.  The Contractor will obtain and maintain all additional service provider or coordination of benefits information directly from service providers or other carriers.  Payments and explanation of benefits forms (EOB's) are to be distributed directly to enrollees and service providers</w:t>
      </w:r>
      <w:r>
        <w:rPr>
          <w:rFonts w:cstheme="minorHAnsi"/>
        </w:rPr>
        <w:t>. Contractor will pay claims according to the terms of this Contract and Contractor’s provider contracts</w:t>
      </w:r>
      <w:r w:rsidRPr="00F01339">
        <w:rPr>
          <w:rFonts w:cstheme="minorHAnsi"/>
        </w:rPr>
        <w:t xml:space="preserve">; </w:t>
      </w:r>
    </w:p>
    <w:p w14:paraId="1C544356" w14:textId="24356014" w:rsidR="00B52A06" w:rsidRPr="00F01339" w:rsidRDefault="00B52A06" w:rsidP="118269FF">
      <w:pPr>
        <w:pStyle w:val="ListParagraph"/>
        <w:numPr>
          <w:ilvl w:val="1"/>
          <w:numId w:val="9"/>
        </w:numPr>
        <w:spacing w:line="240" w:lineRule="exact"/>
        <w:ind w:left="1800"/>
        <w:jc w:val="both"/>
      </w:pPr>
      <w:r w:rsidRPr="490610CE">
        <w:t xml:space="preserve">Preparation </w:t>
      </w:r>
      <w:del w:id="6" w:author="Kluge, Shauna" w:date="2021-03-01T20:38:00Z">
        <w:r w:rsidRPr="490610CE" w:rsidDel="00B52A06">
          <w:delText xml:space="preserve">and mailing to Enrollees homes </w:delText>
        </w:r>
      </w:del>
      <w:r w:rsidRPr="490610CE">
        <w:t>of medical identification cards</w:t>
      </w:r>
      <w:ins w:id="7" w:author="Shade, Bryan" w:date="2021-02-26T21:14:00Z">
        <w:r w:rsidR="11E3F3B7" w:rsidRPr="490610CE">
          <w:t>, which will</w:t>
        </w:r>
      </w:ins>
      <w:r w:rsidRPr="490610CE">
        <w:t xml:space="preserve"> includ</w:t>
      </w:r>
      <w:ins w:id="8" w:author="Shade, Bryan" w:date="2021-02-26T21:14:00Z">
        <w:r w:rsidR="51A98021" w:rsidRPr="490610CE">
          <w:t>e</w:t>
        </w:r>
      </w:ins>
      <w:del w:id="9" w:author="Shade, Bryan" w:date="2021-02-26T21:14:00Z">
        <w:r w:rsidRPr="490610CE" w:rsidDel="00B52A06">
          <w:delText>ing</w:delText>
        </w:r>
      </w:del>
      <w:r w:rsidRPr="490610CE">
        <w:t xml:space="preserve"> information about the State’s pharmacy benefit manager; </w:t>
      </w:r>
    </w:p>
    <w:p w14:paraId="67A7F176" w14:textId="77777777" w:rsidR="00B52A06" w:rsidRPr="00F01339" w:rsidRDefault="00B52A06" w:rsidP="00B52A06">
      <w:pPr>
        <w:pStyle w:val="ListParagraph"/>
        <w:numPr>
          <w:ilvl w:val="1"/>
          <w:numId w:val="9"/>
        </w:numPr>
        <w:spacing w:line="240" w:lineRule="exact"/>
        <w:ind w:left="1800"/>
        <w:jc w:val="both"/>
        <w:rPr>
          <w:rFonts w:cstheme="minorHAnsi"/>
        </w:rPr>
      </w:pPr>
      <w:r w:rsidRPr="00F01339">
        <w:rPr>
          <w:rFonts w:cstheme="minorHAnsi"/>
        </w:rPr>
        <w:t>Preparation of claim forms</w:t>
      </w:r>
      <w:r>
        <w:rPr>
          <w:rFonts w:cstheme="minorHAnsi"/>
        </w:rPr>
        <w:t xml:space="preserve"> that are available through mail or online format</w:t>
      </w:r>
      <w:r w:rsidRPr="00F01339">
        <w:rPr>
          <w:rFonts w:cstheme="minorHAnsi"/>
        </w:rPr>
        <w:t>;</w:t>
      </w:r>
    </w:p>
    <w:p w14:paraId="30E7370D" w14:textId="77777777" w:rsidR="00B52A06" w:rsidRPr="00F01339" w:rsidRDefault="00B52A06" w:rsidP="00B52A06">
      <w:pPr>
        <w:pStyle w:val="ListParagraph"/>
        <w:numPr>
          <w:ilvl w:val="1"/>
          <w:numId w:val="9"/>
        </w:numPr>
        <w:spacing w:line="240" w:lineRule="exact"/>
        <w:ind w:left="1800"/>
        <w:jc w:val="both"/>
        <w:rPr>
          <w:rFonts w:cstheme="minorHAnsi"/>
        </w:rPr>
      </w:pPr>
      <w:r w:rsidRPr="00F01339">
        <w:rPr>
          <w:rFonts w:cstheme="minorHAnsi"/>
        </w:rPr>
        <w:t>Provision of detailed explanation of benefits paid to each claimant;</w:t>
      </w:r>
    </w:p>
    <w:p w14:paraId="3137B8E1" w14:textId="77777777" w:rsidR="00B52A06" w:rsidRPr="00F01339" w:rsidRDefault="00B52A06" w:rsidP="00B52A06">
      <w:pPr>
        <w:pStyle w:val="ListParagraph"/>
        <w:numPr>
          <w:ilvl w:val="1"/>
          <w:numId w:val="9"/>
        </w:numPr>
        <w:spacing w:line="240" w:lineRule="exact"/>
        <w:ind w:left="1800"/>
        <w:jc w:val="both"/>
        <w:rPr>
          <w:rFonts w:cstheme="minorHAnsi"/>
        </w:rPr>
      </w:pPr>
      <w:r w:rsidRPr="00F01339">
        <w:rPr>
          <w:rFonts w:cstheme="minorHAnsi"/>
        </w:rPr>
        <w:t>Notification to claimants of rejected claims and the reason for rejection;</w:t>
      </w:r>
    </w:p>
    <w:p w14:paraId="41BC4A55" w14:textId="77777777" w:rsidR="00B52A06" w:rsidRPr="00F01339" w:rsidRDefault="00B52A06" w:rsidP="00B52A06">
      <w:pPr>
        <w:pStyle w:val="ListParagraph"/>
        <w:numPr>
          <w:ilvl w:val="1"/>
          <w:numId w:val="9"/>
        </w:numPr>
        <w:spacing w:line="240" w:lineRule="exact"/>
        <w:ind w:left="1800"/>
        <w:jc w:val="both"/>
        <w:rPr>
          <w:rFonts w:cstheme="minorHAnsi"/>
        </w:rPr>
      </w:pPr>
      <w:r w:rsidRPr="00F01339">
        <w:rPr>
          <w:rFonts w:cstheme="minorHAnsi"/>
        </w:rPr>
        <w:t>Investigation of claims;</w:t>
      </w:r>
      <w:r w:rsidRPr="00F01339">
        <w:rPr>
          <w:rFonts w:cstheme="minorHAnsi"/>
        </w:rPr>
        <w:tab/>
      </w:r>
    </w:p>
    <w:p w14:paraId="6F7C7A5D" w14:textId="77777777" w:rsidR="00B52A06" w:rsidRPr="00F01339" w:rsidRDefault="00B52A06" w:rsidP="00B52A06">
      <w:pPr>
        <w:pStyle w:val="ListParagraph"/>
        <w:numPr>
          <w:ilvl w:val="1"/>
          <w:numId w:val="9"/>
        </w:numPr>
        <w:spacing w:line="240" w:lineRule="exact"/>
        <w:ind w:left="1800"/>
        <w:jc w:val="both"/>
        <w:rPr>
          <w:rFonts w:cstheme="minorHAnsi"/>
        </w:rPr>
      </w:pPr>
      <w:r w:rsidRPr="00F01339">
        <w:rPr>
          <w:rFonts w:cstheme="minorHAnsi"/>
        </w:rPr>
        <w:t>Performance of internal and external audits on a random sample basis of claim payments with results reported to State Personnel Department;</w:t>
      </w:r>
    </w:p>
    <w:p w14:paraId="156F39AC" w14:textId="77777777" w:rsidR="00B52A06" w:rsidRPr="00F01339" w:rsidRDefault="00B52A06" w:rsidP="00B52A06">
      <w:pPr>
        <w:pStyle w:val="ListParagraph"/>
        <w:numPr>
          <w:ilvl w:val="1"/>
          <w:numId w:val="9"/>
        </w:numPr>
        <w:spacing w:line="240" w:lineRule="exact"/>
        <w:ind w:left="1800"/>
        <w:jc w:val="both"/>
        <w:rPr>
          <w:rFonts w:cstheme="minorHAnsi"/>
        </w:rPr>
      </w:pPr>
      <w:r w:rsidRPr="00F01339">
        <w:rPr>
          <w:rFonts w:cstheme="minorHAnsi"/>
        </w:rPr>
        <w:t>Delivery of information as necessary regarding coordination of benefits;</w:t>
      </w:r>
    </w:p>
    <w:p w14:paraId="670446EF" w14:textId="77777777" w:rsidR="00B52A06" w:rsidRPr="00F01339" w:rsidRDefault="00B52A06" w:rsidP="00B52A06">
      <w:pPr>
        <w:pStyle w:val="ListParagraph"/>
        <w:numPr>
          <w:ilvl w:val="1"/>
          <w:numId w:val="9"/>
        </w:numPr>
        <w:spacing w:line="240" w:lineRule="exact"/>
        <w:ind w:left="1800"/>
        <w:jc w:val="both"/>
        <w:rPr>
          <w:rFonts w:cstheme="minorHAnsi"/>
        </w:rPr>
      </w:pPr>
      <w:r w:rsidRPr="00F01339">
        <w:rPr>
          <w:rFonts w:cstheme="minorHAnsi"/>
        </w:rPr>
        <w:t>Application of claims control procedures necessary for the effective implementation of the Plan;</w:t>
      </w:r>
    </w:p>
    <w:p w14:paraId="2A223BA8" w14:textId="77777777" w:rsidR="00B52A06" w:rsidRDefault="00B52A06" w:rsidP="00B52A06">
      <w:pPr>
        <w:pStyle w:val="ListParagraph"/>
        <w:numPr>
          <w:ilvl w:val="1"/>
          <w:numId w:val="9"/>
        </w:numPr>
        <w:spacing w:after="0" w:line="240" w:lineRule="exact"/>
        <w:ind w:left="1800"/>
        <w:jc w:val="both"/>
      </w:pPr>
      <w:r w:rsidRPr="6237AEC2">
        <w:t>Preparation of</w:t>
      </w:r>
      <w:r>
        <w:t xml:space="preserve"> standard</w:t>
      </w:r>
      <w:r w:rsidRPr="6237AEC2">
        <w:t xml:space="preserve"> quarterly </w:t>
      </w:r>
      <w:r>
        <w:t xml:space="preserve">reports including, but not limited to, paid claims, membership, employee cost share, utilization by setting, utilization of Contractor programs and services, network updates, and regulatory and compliance updates; </w:t>
      </w:r>
    </w:p>
    <w:p w14:paraId="7E576708" w14:textId="77777777" w:rsidR="00B52A06" w:rsidRPr="00F01339" w:rsidRDefault="00B52A06" w:rsidP="00B52A06">
      <w:pPr>
        <w:pStyle w:val="ListParagraph"/>
        <w:numPr>
          <w:ilvl w:val="1"/>
          <w:numId w:val="9"/>
        </w:numPr>
        <w:spacing w:after="0" w:line="240" w:lineRule="exact"/>
        <w:ind w:left="1800"/>
        <w:jc w:val="both"/>
      </w:pPr>
      <w:r w:rsidRPr="1F9CB4AC">
        <w:lastRenderedPageBreak/>
        <w:t xml:space="preserve">Access to an online reporting portal with a suite of standard plan performance reports including </w:t>
      </w:r>
      <w:r>
        <w:t xml:space="preserve">at a minimum membership counts by type of enrollee and month, </w:t>
      </w:r>
      <w:r w:rsidRPr="1F9CB4AC">
        <w:t xml:space="preserve">claims paid by setting, </w:t>
      </w:r>
      <w:r>
        <w:t>utilization</w:t>
      </w:r>
      <w:r w:rsidRPr="0C813111">
        <w:t xml:space="preserve"> by setting, </w:t>
      </w:r>
      <w:r>
        <w:t xml:space="preserve">large claims </w:t>
      </w:r>
      <w:r w:rsidRPr="0C813111">
        <w:t>and lag reports</w:t>
      </w:r>
      <w:r w:rsidRPr="1F9CB4AC">
        <w:t>;</w:t>
      </w:r>
    </w:p>
    <w:p w14:paraId="7A189749" w14:textId="77777777" w:rsidR="00B52A06" w:rsidRPr="002B0074" w:rsidRDefault="00B52A06" w:rsidP="00B52A06">
      <w:pPr>
        <w:numPr>
          <w:ilvl w:val="1"/>
          <w:numId w:val="9"/>
        </w:numPr>
        <w:spacing w:after="0" w:line="240" w:lineRule="exact"/>
        <w:ind w:left="1800"/>
        <w:jc w:val="both"/>
        <w:rPr>
          <w:rFonts w:cstheme="minorHAnsi"/>
        </w:rPr>
      </w:pPr>
      <w:r w:rsidRPr="002B0074">
        <w:rPr>
          <w:rFonts w:cstheme="minorHAnsi"/>
        </w:rPr>
        <w:t>Explanation of payment made directly to claimants;</w:t>
      </w:r>
    </w:p>
    <w:p w14:paraId="1C70D59D" w14:textId="77777777" w:rsidR="00B52A06" w:rsidRPr="002B0074" w:rsidRDefault="00B52A06" w:rsidP="00B52A06">
      <w:pPr>
        <w:numPr>
          <w:ilvl w:val="1"/>
          <w:numId w:val="9"/>
        </w:numPr>
        <w:spacing w:after="0" w:line="240" w:lineRule="exact"/>
        <w:ind w:left="1800"/>
        <w:jc w:val="both"/>
        <w:rPr>
          <w:rFonts w:cstheme="minorHAnsi"/>
        </w:rPr>
      </w:pPr>
      <w:r w:rsidRPr="002B0074">
        <w:rPr>
          <w:rFonts w:cstheme="minorHAnsi"/>
        </w:rPr>
        <w:t xml:space="preserve">Use the </w:t>
      </w:r>
      <w:r>
        <w:rPr>
          <w:rFonts w:cstheme="minorHAnsi"/>
        </w:rPr>
        <w:t>pay and pursue</w:t>
      </w:r>
      <w:r w:rsidRPr="002B0074">
        <w:rPr>
          <w:rFonts w:cstheme="minorHAnsi"/>
        </w:rPr>
        <w:t xml:space="preserve"> method of Coordination of Benefits;</w:t>
      </w:r>
    </w:p>
    <w:p w14:paraId="2FBFB8E2" w14:textId="77777777" w:rsidR="00B52A06" w:rsidRPr="002B0074" w:rsidRDefault="00B52A06" w:rsidP="00B52A06">
      <w:pPr>
        <w:numPr>
          <w:ilvl w:val="1"/>
          <w:numId w:val="9"/>
        </w:numPr>
        <w:spacing w:after="0" w:line="240" w:lineRule="exact"/>
        <w:ind w:left="1800"/>
        <w:jc w:val="both"/>
        <w:rPr>
          <w:rFonts w:cstheme="minorHAnsi"/>
        </w:rPr>
      </w:pPr>
      <w:r w:rsidRPr="002B0074">
        <w:rPr>
          <w:rFonts w:cstheme="minorHAnsi"/>
        </w:rPr>
        <w:t>Provide notice to the Enrollee and Provider if claim is pended and not adjudicated for more than thirty (30) days;</w:t>
      </w:r>
    </w:p>
    <w:p w14:paraId="69248F90" w14:textId="77777777" w:rsidR="00B52A06" w:rsidRPr="002B0074" w:rsidRDefault="00B52A06" w:rsidP="00B52A06">
      <w:pPr>
        <w:numPr>
          <w:ilvl w:val="1"/>
          <w:numId w:val="9"/>
        </w:numPr>
        <w:spacing w:after="0" w:line="240" w:lineRule="exact"/>
        <w:ind w:left="1800"/>
        <w:jc w:val="both"/>
        <w:rPr>
          <w:rFonts w:cstheme="minorHAnsi"/>
        </w:rPr>
      </w:pPr>
      <w:r w:rsidRPr="002B0074">
        <w:rPr>
          <w:rFonts w:cstheme="minorHAnsi"/>
        </w:rPr>
        <w:t>Maintain toll free telephone lines for pre-certification and to answer enrollee questions and assist with problems;</w:t>
      </w:r>
      <w:r w:rsidRPr="002B0074">
        <w:rPr>
          <w:rFonts w:cstheme="minorHAnsi"/>
        </w:rPr>
        <w:tab/>
      </w:r>
    </w:p>
    <w:p w14:paraId="3AA482DF" w14:textId="77777777" w:rsidR="00B52A06" w:rsidRPr="002B0074" w:rsidRDefault="00B52A06" w:rsidP="00B52A06">
      <w:pPr>
        <w:numPr>
          <w:ilvl w:val="1"/>
          <w:numId w:val="9"/>
        </w:numPr>
        <w:spacing w:after="0" w:line="240" w:lineRule="exact"/>
        <w:ind w:left="1800"/>
        <w:jc w:val="both"/>
        <w:rPr>
          <w:rFonts w:cstheme="minorHAnsi"/>
        </w:rPr>
      </w:pPr>
      <w:r w:rsidRPr="002B0074">
        <w:rPr>
          <w:rFonts w:cstheme="minorHAnsi"/>
        </w:rPr>
        <w:t>Make use of Contractor's health and legal consultants in handling claims and defending the propriety of Contractor’s performance of its claims administration;</w:t>
      </w:r>
    </w:p>
    <w:p w14:paraId="543D6CA4" w14:textId="125842BE" w:rsidR="00B52A06" w:rsidRPr="002B0074" w:rsidRDefault="00B52A06" w:rsidP="3CA222E0">
      <w:pPr>
        <w:numPr>
          <w:ilvl w:val="1"/>
          <w:numId w:val="9"/>
        </w:numPr>
        <w:spacing w:after="0" w:line="240" w:lineRule="exact"/>
        <w:ind w:left="1800"/>
        <w:jc w:val="both"/>
      </w:pPr>
      <w:r w:rsidRPr="6066BEC6">
        <w:t>Make refund of contributions paid in error by retirees</w:t>
      </w:r>
      <w:del w:id="10" w:author="Kluge, Shauna" w:date="2021-02-26T09:51:00Z">
        <w:r w:rsidRPr="6066BEC6" w:rsidDel="00B52A06">
          <w:delText>,</w:delText>
        </w:r>
      </w:del>
      <w:ins w:id="11" w:author="Kluge, Shauna" w:date="2021-02-26T09:51:00Z">
        <w:r w:rsidR="00B013A5" w:rsidRPr="6066BEC6">
          <w:t xml:space="preserve"> or</w:t>
        </w:r>
      </w:ins>
      <w:r w:rsidRPr="6066BEC6">
        <w:t xml:space="preserve"> COBRA participants</w:t>
      </w:r>
      <w:ins w:id="12" w:author="Kluge, Shauna" w:date="2021-03-03T12:18:00Z">
        <w:r w:rsidR="560F3173" w:rsidRPr="6066BEC6">
          <w:t>;</w:t>
        </w:r>
      </w:ins>
      <w:r w:rsidRPr="6066BEC6">
        <w:t xml:space="preserve"> </w:t>
      </w:r>
      <w:ins w:id="13" w:author="Kluge, Shauna" w:date="2021-03-03T12:17:00Z">
        <w:r w:rsidR="5B929D8A" w:rsidRPr="6066BEC6">
          <w:t>or direct bill entities</w:t>
        </w:r>
      </w:ins>
      <w:r w:rsidRPr="6066BEC6">
        <w:t xml:space="preserve"> directly to the retiree</w:t>
      </w:r>
      <w:del w:id="14" w:author="Kluge, Shauna" w:date="2021-02-26T09:51:00Z">
        <w:r w:rsidRPr="6066BEC6" w:rsidDel="00B52A06">
          <w:delText>,</w:delText>
        </w:r>
      </w:del>
      <w:ins w:id="15" w:author="Kluge, Shauna" w:date="2021-02-26T09:51:00Z">
        <w:r w:rsidR="00B013A5" w:rsidRPr="6066BEC6">
          <w:t xml:space="preserve"> or</w:t>
        </w:r>
      </w:ins>
      <w:r w:rsidRPr="6066BEC6">
        <w:t xml:space="preserve"> COBRA participant</w:t>
      </w:r>
      <w:del w:id="16" w:author="Kluge, Shauna" w:date="2021-02-26T09:51:00Z">
        <w:r w:rsidRPr="6066BEC6" w:rsidDel="00B52A06">
          <w:delText xml:space="preserve"> </w:delText>
        </w:r>
      </w:del>
      <w:ins w:id="17" w:author="Kluge, Shauna" w:date="2021-03-03T12:18:00Z">
        <w:r w:rsidR="034D8007" w:rsidRPr="6066BEC6">
          <w:t>or entity;</w:t>
        </w:r>
      </w:ins>
      <w:r>
        <w:tab/>
      </w:r>
    </w:p>
    <w:p w14:paraId="537DC24B" w14:textId="77777777" w:rsidR="00B52A06" w:rsidRPr="002B0074" w:rsidRDefault="00B52A06" w:rsidP="00B52A06">
      <w:pPr>
        <w:numPr>
          <w:ilvl w:val="1"/>
          <w:numId w:val="9"/>
        </w:numPr>
        <w:spacing w:after="0" w:line="240" w:lineRule="exact"/>
        <w:ind w:left="1800"/>
        <w:jc w:val="both"/>
        <w:rPr>
          <w:rFonts w:cstheme="minorHAnsi"/>
        </w:rPr>
      </w:pPr>
      <w:r w:rsidRPr="002B0074">
        <w:rPr>
          <w:rFonts w:cstheme="minorHAnsi"/>
        </w:rPr>
        <w:t>When possible, maintain all claim administration records by Social Security Number, as directed by the State;</w:t>
      </w:r>
    </w:p>
    <w:p w14:paraId="1A93949C" w14:textId="77777777" w:rsidR="00B52A06" w:rsidRPr="002B0074" w:rsidRDefault="00B52A06" w:rsidP="00B52A06">
      <w:pPr>
        <w:numPr>
          <w:ilvl w:val="1"/>
          <w:numId w:val="9"/>
        </w:numPr>
        <w:spacing w:after="0" w:line="240" w:lineRule="exact"/>
        <w:ind w:left="1800"/>
        <w:jc w:val="both"/>
        <w:rPr>
          <w:rFonts w:cstheme="minorHAnsi"/>
          <w:color w:val="000000"/>
        </w:rPr>
      </w:pPr>
      <w:r w:rsidRPr="002B0074">
        <w:rPr>
          <w:rFonts w:cstheme="minorHAnsi"/>
        </w:rPr>
        <w:t>Use Contractor's funds to pay claims pending receipt of State remittances for the non-insured products;</w:t>
      </w:r>
    </w:p>
    <w:p w14:paraId="2AB8E496" w14:textId="77777777" w:rsidR="00B52A06" w:rsidRDefault="00B52A06" w:rsidP="00B52A06">
      <w:pPr>
        <w:numPr>
          <w:ilvl w:val="1"/>
          <w:numId w:val="9"/>
        </w:numPr>
        <w:spacing w:after="0" w:line="240" w:lineRule="exact"/>
        <w:ind w:left="1800"/>
        <w:jc w:val="both"/>
        <w:rPr>
          <w:rFonts w:cstheme="minorHAnsi"/>
        </w:rPr>
      </w:pPr>
      <w:r w:rsidRPr="002B0074">
        <w:rPr>
          <w:rFonts w:cstheme="minorHAnsi"/>
        </w:rPr>
        <w:t>Provide onsite utilization review at hospitals within designated regional areas;</w:t>
      </w:r>
    </w:p>
    <w:p w14:paraId="12262603" w14:textId="77777777" w:rsidR="00B52A06" w:rsidRPr="00D80F7A" w:rsidRDefault="00B52A06" w:rsidP="00B52A06">
      <w:pPr>
        <w:numPr>
          <w:ilvl w:val="1"/>
          <w:numId w:val="9"/>
        </w:numPr>
        <w:spacing w:after="0" w:line="240" w:lineRule="exact"/>
        <w:ind w:left="1800"/>
        <w:jc w:val="both"/>
        <w:rPr>
          <w:rFonts w:cstheme="minorHAnsi"/>
        </w:rPr>
      </w:pPr>
      <w:r w:rsidRPr="00D80F7A">
        <w:rPr>
          <w:rFonts w:cstheme="minorHAnsi"/>
        </w:rPr>
        <w:t xml:space="preserve">Delegation by the State to Contractor of fiduciary authority to determine claims for benefits under the Plan as well as the authority to act as the appropriate fiduciary to determine appeals of any adverse benefit determinations under the Plan.  Contractor shall administer complaints, appeals and requests for independent review according to Contractor’s complaint and appeals policy, and any applicable law or regulation unless otherwise provided in the Benefits Booklet.  In carrying out this authority, Contractor is delegated full discretion to determine eligibility for benefits under the Plan and to interpret the terms of the Plan.  Contractor shall be deemed to have properly exercised such authority unless a Member proves that Contractor has abused its discretion or that its decision is arbitrary and capricious.  Contractor is a fiduciary of the Plan only to the extent necessary to perform its obligations and duties as expressed in this Agreement and only to the extent that its performance of such actions constitutes fiduciary action.  </w:t>
      </w:r>
    </w:p>
    <w:p w14:paraId="3044993D" w14:textId="77777777" w:rsidR="007D5E80" w:rsidRPr="00543DA4" w:rsidRDefault="00B52A06" w:rsidP="490610CE">
      <w:pPr>
        <w:pStyle w:val="ListParagraph"/>
        <w:numPr>
          <w:ilvl w:val="1"/>
          <w:numId w:val="9"/>
        </w:numPr>
        <w:spacing w:line="240" w:lineRule="exact"/>
        <w:ind w:left="1800"/>
        <w:jc w:val="both"/>
        <w:rPr>
          <w:ins w:id="18" w:author="Flowers, Jennifer" w:date="2021-02-10T05:50:00Z"/>
        </w:rPr>
      </w:pPr>
      <w:r w:rsidRPr="490610CE">
        <w:t>Utilization review of procedures of participating providers for quality, efficiency, and elimination of vendor over-utilization.</w:t>
      </w:r>
    </w:p>
    <w:p w14:paraId="69CF54E4" w14:textId="77777777" w:rsidR="006554FE" w:rsidRPr="00543DA4" w:rsidRDefault="007D5E80" w:rsidP="002359FF">
      <w:pPr>
        <w:pStyle w:val="ListParagraph"/>
        <w:numPr>
          <w:ilvl w:val="1"/>
          <w:numId w:val="9"/>
        </w:numPr>
        <w:spacing w:line="240" w:lineRule="exact"/>
        <w:ind w:left="1800"/>
        <w:jc w:val="both"/>
        <w:rPr>
          <w:ins w:id="19" w:author="Flowers, Jennifer" w:date="2021-02-10T05:54:00Z"/>
          <w:rFonts w:cstheme="minorHAnsi"/>
        </w:rPr>
      </w:pPr>
      <w:ins w:id="20" w:author="Flowers, Jennifer" w:date="2021-02-10T05:50:00Z">
        <w:r w:rsidRPr="00543DA4">
          <w:rPr>
            <w:rFonts w:cstheme="minorHAnsi"/>
          </w:rPr>
          <w:t xml:space="preserve"> Contractor</w:t>
        </w:r>
      </w:ins>
      <w:ins w:id="21" w:author="Flowers, Jennifer" w:date="2021-02-10T05:51:00Z">
        <w:r w:rsidRPr="00543DA4">
          <w:rPr>
            <w:rFonts w:cstheme="minorHAnsi"/>
          </w:rPr>
          <w:t xml:space="preserve"> g</w:t>
        </w:r>
      </w:ins>
      <w:ins w:id="22" w:author="Flowers, Jennifer" w:date="2021-02-10T05:50:00Z">
        <w:r w:rsidRPr="00A7682D">
          <w:rPr>
            <w:rFonts w:cstheme="minorHAnsi"/>
          </w:rPr>
          <w:t xml:space="preserve">enerally receives Member telephone numbers from </w:t>
        </w:r>
      </w:ins>
      <w:ins w:id="23" w:author="Flowers, Jennifer" w:date="2021-02-10T05:51:00Z">
        <w:r w:rsidRPr="00A7682D">
          <w:rPr>
            <w:rFonts w:cstheme="minorHAnsi"/>
          </w:rPr>
          <w:t>the State</w:t>
        </w:r>
      </w:ins>
      <w:ins w:id="24" w:author="Flowers, Jennifer" w:date="2021-02-10T05:50:00Z">
        <w:r w:rsidRPr="00A7682D">
          <w:rPr>
            <w:rFonts w:cstheme="minorHAnsi"/>
          </w:rPr>
          <w:t xml:space="preserve"> through enrollment files or the online employer access portal.  Telephone numbers are provided directly to </w:t>
        </w:r>
      </w:ins>
      <w:ins w:id="25" w:author="Flowers, Jennifer" w:date="2021-02-10T05:51:00Z">
        <w:r w:rsidRPr="00A7682D">
          <w:rPr>
            <w:rFonts w:cstheme="minorHAnsi"/>
          </w:rPr>
          <w:t>the State</w:t>
        </w:r>
      </w:ins>
      <w:ins w:id="26" w:author="Flowers, Jennifer" w:date="2021-02-10T05:50:00Z">
        <w:r w:rsidRPr="00A7682D">
          <w:rPr>
            <w:rFonts w:cstheme="minorHAnsi"/>
          </w:rPr>
          <w:t xml:space="preserve"> by Members with the understanding that </w:t>
        </w:r>
      </w:ins>
      <w:ins w:id="27" w:author="Flowers, Jennifer" w:date="2021-02-10T05:51:00Z">
        <w:r w:rsidR="006554FE" w:rsidRPr="00A7682D">
          <w:rPr>
            <w:rFonts w:cstheme="minorHAnsi"/>
          </w:rPr>
          <w:t>Contractor m</w:t>
        </w:r>
      </w:ins>
      <w:ins w:id="28" w:author="Flowers, Jennifer" w:date="2021-02-10T05:50:00Z">
        <w:r w:rsidRPr="00A7682D">
          <w:rPr>
            <w:rFonts w:cstheme="minorHAnsi"/>
          </w:rPr>
          <w:t xml:space="preserve">ay contact them, and </w:t>
        </w:r>
      </w:ins>
      <w:ins w:id="29" w:author="Flowers, Jennifer" w:date="2021-02-10T05:51:00Z">
        <w:r w:rsidR="006554FE" w:rsidRPr="00A7682D">
          <w:rPr>
            <w:rFonts w:cstheme="minorHAnsi"/>
          </w:rPr>
          <w:t xml:space="preserve">the State </w:t>
        </w:r>
      </w:ins>
      <w:ins w:id="30" w:author="Flowers, Jennifer" w:date="2021-02-10T05:50:00Z">
        <w:r w:rsidRPr="00A7682D">
          <w:rPr>
            <w:rFonts w:cstheme="minorHAnsi"/>
          </w:rPr>
          <w:t xml:space="preserve">does not obtain telephone numbers through a service or a third party.  </w:t>
        </w:r>
      </w:ins>
      <w:ins w:id="31" w:author="Flowers, Jennifer" w:date="2021-02-10T05:52:00Z">
        <w:r w:rsidR="006554FE" w:rsidRPr="00A7682D">
          <w:rPr>
            <w:rFonts w:cstheme="minorHAnsi"/>
          </w:rPr>
          <w:t xml:space="preserve">Contractor </w:t>
        </w:r>
      </w:ins>
      <w:ins w:id="32" w:author="Flowers, Jennifer" w:date="2021-02-10T05:50:00Z">
        <w:r w:rsidRPr="00A7682D">
          <w:rPr>
            <w:rFonts w:cstheme="minorHAnsi"/>
          </w:rPr>
          <w:t xml:space="preserve">may contact Members by telephone for clinical purposes, benefit related issues or to perform services under the Agreement.  Telephone numbers may be updated periodically by Members, and </w:t>
        </w:r>
      </w:ins>
      <w:ins w:id="33" w:author="Flowers, Jennifer" w:date="2021-02-10T05:52:00Z">
        <w:r w:rsidR="006554FE" w:rsidRPr="00A7682D">
          <w:rPr>
            <w:rFonts w:cstheme="minorHAnsi"/>
          </w:rPr>
          <w:t>Contractor</w:t>
        </w:r>
      </w:ins>
      <w:ins w:id="34" w:author="Flowers, Jennifer" w:date="2021-02-10T05:50:00Z">
        <w:r w:rsidRPr="00A7682D">
          <w:rPr>
            <w:rFonts w:cstheme="minorHAnsi"/>
          </w:rPr>
          <w:t xml:space="preserve"> will honor do not call requests.  With regard to </w:t>
        </w:r>
      </w:ins>
      <w:ins w:id="35" w:author="Flowers, Jennifer" w:date="2021-02-10T05:52:00Z">
        <w:r w:rsidR="006554FE" w:rsidRPr="00A7682D">
          <w:rPr>
            <w:rFonts w:cstheme="minorHAnsi"/>
          </w:rPr>
          <w:t>Contractor’s</w:t>
        </w:r>
      </w:ins>
      <w:ins w:id="36" w:author="Flowers, Jennifer" w:date="2021-02-10T05:50:00Z">
        <w:r w:rsidRPr="00A7682D">
          <w:rPr>
            <w:rFonts w:cstheme="minorHAnsi"/>
          </w:rPr>
          <w:t xml:space="preserve"> use of Member telephone numbers, </w:t>
        </w:r>
      </w:ins>
      <w:ins w:id="37" w:author="Flowers, Jennifer" w:date="2021-02-10T05:52:00Z">
        <w:r w:rsidR="006554FE" w:rsidRPr="00A7682D">
          <w:rPr>
            <w:rFonts w:cstheme="minorHAnsi"/>
          </w:rPr>
          <w:t>the State</w:t>
        </w:r>
      </w:ins>
      <w:ins w:id="38" w:author="Flowers, Jennifer" w:date="2021-02-10T05:50:00Z">
        <w:r w:rsidRPr="00A7682D">
          <w:rPr>
            <w:rFonts w:cstheme="minorHAnsi"/>
          </w:rPr>
          <w:t xml:space="preserve"> agrees to retain Member enrollment records for a period of at least 4 years or as otherwise set forth in the Telephone Consumer Protection Act and, upon request, will provide such records to </w:t>
        </w:r>
      </w:ins>
      <w:ins w:id="39" w:author="Flowers, Jennifer" w:date="2021-02-10T05:53:00Z">
        <w:r w:rsidR="006554FE" w:rsidRPr="00A7682D">
          <w:rPr>
            <w:rFonts w:cstheme="minorHAnsi"/>
          </w:rPr>
          <w:t xml:space="preserve">Contractor </w:t>
        </w:r>
      </w:ins>
      <w:ins w:id="40" w:author="Flowers, Jennifer" w:date="2021-02-10T05:50:00Z">
        <w:r w:rsidRPr="00A7682D">
          <w:rPr>
            <w:rFonts w:cstheme="minorHAnsi"/>
          </w:rPr>
          <w:t>in a timely manner.</w:t>
        </w:r>
      </w:ins>
    </w:p>
    <w:p w14:paraId="0DEF3452" w14:textId="05334911" w:rsidR="006554FE" w:rsidRPr="00543DA4" w:rsidRDefault="006554FE" w:rsidP="002359FF">
      <w:pPr>
        <w:pStyle w:val="ListParagraph"/>
        <w:numPr>
          <w:ilvl w:val="1"/>
          <w:numId w:val="9"/>
        </w:numPr>
        <w:spacing w:line="240" w:lineRule="exact"/>
        <w:ind w:left="1800"/>
        <w:jc w:val="both"/>
        <w:rPr>
          <w:ins w:id="41" w:author="Flowers, Jennifer" w:date="2021-02-10T05:53:00Z"/>
          <w:rFonts w:cstheme="minorHAnsi"/>
        </w:rPr>
      </w:pPr>
      <w:ins w:id="42" w:author="Flowers, Jennifer" w:date="2021-02-10T05:54:00Z">
        <w:r w:rsidRPr="00A7682D">
          <w:rPr>
            <w:rFonts w:eastAsia="Times New Roman" w:cstheme="minorHAnsi"/>
          </w:rPr>
          <w:t>The State</w:t>
        </w:r>
      </w:ins>
      <w:ins w:id="43" w:author="Flowers, Jennifer" w:date="2021-02-10T05:53:00Z">
        <w:r w:rsidRPr="00A7682D">
          <w:rPr>
            <w:rFonts w:eastAsia="Times New Roman" w:cstheme="minorHAnsi"/>
          </w:rPr>
          <w:t xml:space="preserve"> acknowledges and directs </w:t>
        </w:r>
      </w:ins>
      <w:ins w:id="44" w:author="Flowers, Jennifer" w:date="2021-02-10T05:54:00Z">
        <w:r w:rsidRPr="00A7682D">
          <w:rPr>
            <w:rFonts w:eastAsia="Times New Roman" w:cstheme="minorHAnsi"/>
          </w:rPr>
          <w:t>Contractor</w:t>
        </w:r>
      </w:ins>
      <w:ins w:id="45" w:author="Flowers, Jennifer" w:date="2021-02-10T05:53:00Z">
        <w:r w:rsidRPr="00A7682D">
          <w:rPr>
            <w:rFonts w:eastAsia="Times New Roman" w:cstheme="minorHAnsi"/>
          </w:rPr>
          <w:t xml:space="preserve"> to utilize offsetting and cross-plan offsetting to recover overpaid Claims from Network Providers. Offsetting and cross-plan offsetting will be conducted only in cooperation with non-Network Providers who have expressly agreed to such procedures and have agreed that Members will be held harmless.  Offsetting is the practice of </w:t>
        </w:r>
      </w:ins>
      <w:ins w:id="46" w:author="Flowers, Jennifer" w:date="2021-02-10T05:54:00Z">
        <w:r w:rsidRPr="00A7682D">
          <w:rPr>
            <w:rFonts w:eastAsia="Times New Roman" w:cstheme="minorHAnsi"/>
          </w:rPr>
          <w:t>Contractor</w:t>
        </w:r>
      </w:ins>
      <w:ins w:id="47" w:author="Flowers, Jennifer" w:date="2021-02-10T05:53:00Z">
        <w:r w:rsidRPr="00A7682D">
          <w:rPr>
            <w:rFonts w:eastAsia="Times New Roman" w:cstheme="minorHAnsi"/>
          </w:rPr>
          <w:t xml:space="preserve"> recovering overpayments made to a Network Provider by withholding overpaid amounts from subsequent payments to be made to the same Network Provider.  Cross-plan offsetting is the practice of </w:t>
        </w:r>
      </w:ins>
      <w:ins w:id="48" w:author="Flowers, Jennifer" w:date="2021-02-10T05:55:00Z">
        <w:r w:rsidRPr="00A7682D">
          <w:rPr>
            <w:rFonts w:eastAsia="Times New Roman" w:cstheme="minorHAnsi"/>
          </w:rPr>
          <w:t>Contractor</w:t>
        </w:r>
      </w:ins>
      <w:ins w:id="49" w:author="Flowers, Jennifer" w:date="2021-02-10T05:53:00Z">
        <w:r w:rsidRPr="00A7682D">
          <w:rPr>
            <w:rFonts w:eastAsia="Times New Roman" w:cstheme="minorHAnsi"/>
          </w:rPr>
          <w:t xml:space="preserve"> recovering overpayments made to a Network Provider for one Member by withholding the overpaid amount from subsequent payments to be made </w:t>
        </w:r>
        <w:r w:rsidRPr="00A7682D">
          <w:rPr>
            <w:rFonts w:eastAsia="Times New Roman" w:cstheme="minorHAnsi"/>
          </w:rPr>
          <w:lastRenderedPageBreak/>
          <w:t xml:space="preserve">to the same Network Provider for another Member, who receives benefits under a different group health plan for which </w:t>
        </w:r>
      </w:ins>
      <w:ins w:id="50" w:author="Flowers, Jennifer" w:date="2021-02-10T05:55:00Z">
        <w:r w:rsidRPr="00A7682D">
          <w:rPr>
            <w:rFonts w:eastAsia="Times New Roman" w:cstheme="minorHAnsi"/>
          </w:rPr>
          <w:t>Contractor</w:t>
        </w:r>
      </w:ins>
      <w:ins w:id="51" w:author="Flowers, Jennifer" w:date="2021-02-10T05:53:00Z">
        <w:r w:rsidRPr="00A7682D">
          <w:rPr>
            <w:rFonts w:eastAsia="Times New Roman" w:cstheme="minorHAnsi"/>
          </w:rPr>
          <w:t xml:space="preserve"> pays the Claims on behalf of a different employer.</w:t>
        </w:r>
      </w:ins>
      <w:ins w:id="52" w:author="Flowers, Jennifer" w:date="2021-02-10T05:56:00Z">
        <w:r w:rsidRPr="00A7682D">
          <w:rPr>
            <w:rFonts w:eastAsia="Times New Roman" w:cstheme="minorHAnsi"/>
          </w:rPr>
          <w:t xml:space="preserve"> If Contractor’s efforts to recover overpaid Claims by offsetting is unsuccessful, Contractor’s inability to offset does not relieve Contractor of its duty to recover overpayment of </w:t>
        </w:r>
      </w:ins>
      <w:ins w:id="53" w:author="Flowers, Jennifer" w:date="2021-02-10T05:57:00Z">
        <w:r w:rsidRPr="00A7682D">
          <w:rPr>
            <w:rFonts w:eastAsia="Times New Roman" w:cstheme="minorHAnsi"/>
          </w:rPr>
          <w:t>Claims by other means. The foregoing notwithstanding, nothing in this paragraph shall be deemed to require Contractor to guarantee overpaid Claims that are un</w:t>
        </w:r>
      </w:ins>
      <w:ins w:id="54" w:author="Flowers, Jennifer" w:date="2021-02-10T05:58:00Z">
        <w:r w:rsidRPr="00A7682D">
          <w:rPr>
            <w:rFonts w:eastAsia="Times New Roman" w:cstheme="minorHAnsi"/>
          </w:rPr>
          <w:t xml:space="preserve">recoverable due to no fault of Contractor. </w:t>
        </w:r>
      </w:ins>
    </w:p>
    <w:p w14:paraId="03BE113B" w14:textId="77777777" w:rsidR="006554FE" w:rsidRPr="002359FF" w:rsidDel="00543DA4" w:rsidRDefault="006554FE" w:rsidP="00D440E8">
      <w:pPr>
        <w:pStyle w:val="ListParagraph"/>
        <w:spacing w:line="240" w:lineRule="exact"/>
        <w:ind w:left="1800"/>
        <w:jc w:val="both"/>
        <w:rPr>
          <w:ins w:id="55" w:author="Flowers, Jennifer" w:date="2021-02-10T05:50:00Z"/>
          <w:del w:id="56" w:author="Kluge, Shauna" w:date="2021-02-26T09:55:00Z"/>
          <w:rFonts w:cstheme="minorHAnsi"/>
        </w:rPr>
      </w:pPr>
    </w:p>
    <w:p w14:paraId="309D1150" w14:textId="0D5BD9BD" w:rsidR="007D5E80" w:rsidRPr="00543DA4" w:rsidDel="007D5E80" w:rsidRDefault="007D5E80" w:rsidP="00543DA4">
      <w:pPr>
        <w:pStyle w:val="ListParagraph"/>
        <w:numPr>
          <w:ilvl w:val="1"/>
          <w:numId w:val="9"/>
        </w:numPr>
        <w:spacing w:line="240" w:lineRule="exact"/>
        <w:ind w:left="1800"/>
        <w:jc w:val="both"/>
        <w:rPr>
          <w:del w:id="57" w:author="Flowers, Jennifer" w:date="2021-02-10T05:50:00Z"/>
          <w:rFonts w:cstheme="minorHAnsi"/>
        </w:rPr>
      </w:pPr>
    </w:p>
    <w:p w14:paraId="27752601" w14:textId="77777777" w:rsidR="00B52A06" w:rsidRPr="002B0074" w:rsidRDefault="00B52A06" w:rsidP="00B52A06">
      <w:pPr>
        <w:spacing w:line="240" w:lineRule="exact"/>
        <w:ind w:left="1440"/>
        <w:jc w:val="both"/>
        <w:outlineLvl w:val="0"/>
        <w:rPr>
          <w:rFonts w:cstheme="minorHAnsi"/>
        </w:rPr>
      </w:pPr>
      <w:r w:rsidRPr="002B0074">
        <w:rPr>
          <w:rFonts w:cstheme="minorHAnsi"/>
          <w:u w:val="single"/>
        </w:rPr>
        <w:t>Contract Administration</w:t>
      </w:r>
      <w:r w:rsidRPr="002B0074">
        <w:rPr>
          <w:rFonts w:cstheme="minorHAnsi"/>
        </w:rPr>
        <w:tab/>
      </w:r>
    </w:p>
    <w:p w14:paraId="543FB6F9" w14:textId="029B27ED" w:rsidR="00B52A06" w:rsidRPr="00680154" w:rsidRDefault="00B52A06" w:rsidP="00B52A06">
      <w:pPr>
        <w:spacing w:after="0" w:line="240" w:lineRule="exact"/>
        <w:jc w:val="both"/>
        <w:rPr>
          <w:rFonts w:cstheme="minorHAnsi"/>
          <w:strike/>
        </w:rPr>
      </w:pPr>
    </w:p>
    <w:p w14:paraId="2B5B5AA8" w14:textId="77777777" w:rsidR="00B52A06" w:rsidRPr="002B0074" w:rsidRDefault="00B52A06" w:rsidP="00B52A06">
      <w:pPr>
        <w:numPr>
          <w:ilvl w:val="0"/>
          <w:numId w:val="10"/>
        </w:numPr>
        <w:spacing w:after="0" w:line="240" w:lineRule="exact"/>
        <w:ind w:left="1800"/>
        <w:jc w:val="both"/>
        <w:rPr>
          <w:rFonts w:cstheme="minorHAnsi"/>
        </w:rPr>
      </w:pPr>
      <w:r w:rsidRPr="002B0074">
        <w:rPr>
          <w:rFonts w:cstheme="minorHAnsi"/>
        </w:rPr>
        <w:t>Facilitate and administer the exchange of utilization information among vendors;</w:t>
      </w:r>
    </w:p>
    <w:p w14:paraId="6AB19D98" w14:textId="77777777" w:rsidR="00B52A06" w:rsidRPr="002B0074" w:rsidRDefault="00B52A06" w:rsidP="00B52A06">
      <w:pPr>
        <w:numPr>
          <w:ilvl w:val="0"/>
          <w:numId w:val="10"/>
        </w:numPr>
        <w:spacing w:after="0" w:line="240" w:lineRule="exact"/>
        <w:ind w:left="1800"/>
        <w:jc w:val="both"/>
        <w:rPr>
          <w:rFonts w:cstheme="minorHAnsi"/>
        </w:rPr>
      </w:pPr>
      <w:r w:rsidRPr="002B0074">
        <w:rPr>
          <w:rFonts w:cstheme="minorHAnsi"/>
        </w:rPr>
        <w:t>Standard direct claim system on medical benefits including:</w:t>
      </w:r>
      <w:r w:rsidRPr="002B0074">
        <w:rPr>
          <w:rFonts w:cstheme="minorHAnsi"/>
        </w:rPr>
        <w:tab/>
      </w:r>
    </w:p>
    <w:p w14:paraId="3AF7C3C2" w14:textId="308F6F46" w:rsidR="00B52A06" w:rsidRPr="008E17A2" w:rsidRDefault="00B52A06" w:rsidP="00B52A06">
      <w:pPr>
        <w:pStyle w:val="ListParagraph"/>
        <w:numPr>
          <w:ilvl w:val="1"/>
          <w:numId w:val="11"/>
        </w:numPr>
        <w:spacing w:line="240" w:lineRule="exact"/>
        <w:ind w:left="2160"/>
        <w:jc w:val="both"/>
        <w:rPr>
          <w:rFonts w:cstheme="minorHAnsi"/>
        </w:rPr>
      </w:pPr>
      <w:r w:rsidRPr="008E17A2">
        <w:rPr>
          <w:rFonts w:cstheme="minorHAnsi"/>
        </w:rPr>
        <w:t xml:space="preserve">Toll-free direct enrollees counseling by </w:t>
      </w:r>
      <w:ins w:id="58" w:author="Kluge, Shauna" w:date="2021-02-26T09:56:00Z">
        <w:r w:rsidR="00543DA4">
          <w:rPr>
            <w:rFonts w:cstheme="minorHAnsi"/>
          </w:rPr>
          <w:t>C</w:t>
        </w:r>
      </w:ins>
      <w:del w:id="59" w:author="Kluge, Shauna" w:date="2021-02-26T09:56:00Z">
        <w:r w:rsidRPr="008E17A2" w:rsidDel="00543DA4">
          <w:rPr>
            <w:rFonts w:cstheme="minorHAnsi"/>
          </w:rPr>
          <w:delText>c</w:delText>
        </w:r>
      </w:del>
      <w:r w:rsidRPr="008E17A2">
        <w:rPr>
          <w:rFonts w:cstheme="minorHAnsi"/>
        </w:rPr>
        <w:t>ontractor's claim staff to handle questions and problems on a routine basis;</w:t>
      </w:r>
    </w:p>
    <w:p w14:paraId="4E1DC6C3" w14:textId="77777777" w:rsidR="00B52A06" w:rsidRPr="008E17A2" w:rsidRDefault="00B52A06" w:rsidP="00B52A06">
      <w:pPr>
        <w:pStyle w:val="ListParagraph"/>
        <w:numPr>
          <w:ilvl w:val="1"/>
          <w:numId w:val="11"/>
        </w:numPr>
        <w:spacing w:line="240" w:lineRule="exact"/>
        <w:ind w:left="2160"/>
        <w:jc w:val="both"/>
        <w:rPr>
          <w:rFonts w:cstheme="minorHAnsi"/>
        </w:rPr>
      </w:pPr>
      <w:r w:rsidRPr="008E17A2">
        <w:rPr>
          <w:rFonts w:cstheme="minorHAnsi"/>
        </w:rPr>
        <w:t>Medical coverage verification by claim staff using information furnished by the State;</w:t>
      </w:r>
    </w:p>
    <w:p w14:paraId="675F0626" w14:textId="77777777" w:rsidR="00B52A06" w:rsidRPr="008E17A2" w:rsidRDefault="00B52A06" w:rsidP="00B52A06">
      <w:pPr>
        <w:pStyle w:val="ListParagraph"/>
        <w:numPr>
          <w:ilvl w:val="1"/>
          <w:numId w:val="11"/>
        </w:numPr>
        <w:spacing w:line="240" w:lineRule="exact"/>
        <w:ind w:left="2160"/>
        <w:jc w:val="both"/>
        <w:rPr>
          <w:rFonts w:cstheme="minorHAnsi"/>
        </w:rPr>
      </w:pPr>
      <w:r w:rsidRPr="008E17A2">
        <w:rPr>
          <w:rFonts w:cstheme="minorHAnsi"/>
        </w:rPr>
        <w:t>Benefit Plan Descriptions;</w:t>
      </w:r>
    </w:p>
    <w:p w14:paraId="437BBB71" w14:textId="77777777" w:rsidR="00B52A06" w:rsidRPr="008E17A2" w:rsidRDefault="00B52A06" w:rsidP="00B52A06">
      <w:pPr>
        <w:pStyle w:val="ListParagraph"/>
        <w:numPr>
          <w:ilvl w:val="1"/>
          <w:numId w:val="11"/>
        </w:numPr>
        <w:spacing w:after="0" w:line="240" w:lineRule="exact"/>
        <w:ind w:left="2160"/>
        <w:jc w:val="both"/>
        <w:rPr>
          <w:rFonts w:cstheme="minorHAnsi"/>
        </w:rPr>
      </w:pPr>
      <w:r w:rsidRPr="008E17A2">
        <w:rPr>
          <w:rFonts w:cstheme="minorHAnsi"/>
        </w:rPr>
        <w:t>Prompt payment of proper claims;</w:t>
      </w:r>
    </w:p>
    <w:p w14:paraId="7CD2BD82" w14:textId="77777777" w:rsidR="00B52A06" w:rsidRPr="002B0074" w:rsidRDefault="00B52A06" w:rsidP="00B52A06">
      <w:pPr>
        <w:pStyle w:val="Level2"/>
        <w:widowControl/>
        <w:numPr>
          <w:ilvl w:val="0"/>
          <w:numId w:val="10"/>
        </w:numPr>
        <w:spacing w:line="240" w:lineRule="exact"/>
        <w:ind w:left="1800"/>
        <w:jc w:val="both"/>
        <w:outlineLvl w:val="9"/>
        <w:rPr>
          <w:rFonts w:asciiTheme="minorHAnsi" w:hAnsiTheme="minorHAnsi" w:cstheme="minorHAnsi"/>
          <w:sz w:val="22"/>
          <w:szCs w:val="22"/>
        </w:rPr>
      </w:pPr>
      <w:r w:rsidRPr="002B0074">
        <w:rPr>
          <w:rFonts w:asciiTheme="minorHAnsi" w:hAnsiTheme="minorHAnsi" w:cstheme="minorHAnsi"/>
          <w:snapToGrid/>
          <w:sz w:val="22"/>
          <w:szCs w:val="22"/>
        </w:rPr>
        <w:t>Benefit Plan Descriptions, Benefit Summaries, and form letters tailored to the specifications of the State;</w:t>
      </w:r>
    </w:p>
    <w:p w14:paraId="3BBD0DCD" w14:textId="77777777" w:rsidR="00B52A06" w:rsidRPr="002B0074" w:rsidRDefault="00B52A06" w:rsidP="00B52A06">
      <w:pPr>
        <w:pStyle w:val="Level2"/>
        <w:widowControl/>
        <w:numPr>
          <w:ilvl w:val="0"/>
          <w:numId w:val="10"/>
        </w:numPr>
        <w:tabs>
          <w:tab w:val="num" w:pos="2520"/>
        </w:tabs>
        <w:spacing w:line="240" w:lineRule="exact"/>
        <w:ind w:left="1800"/>
        <w:jc w:val="both"/>
        <w:outlineLvl w:val="9"/>
        <w:rPr>
          <w:rFonts w:asciiTheme="minorHAnsi" w:hAnsiTheme="minorHAnsi" w:cstheme="minorHAnsi"/>
          <w:sz w:val="22"/>
          <w:szCs w:val="22"/>
        </w:rPr>
      </w:pPr>
      <w:r w:rsidRPr="002B0074">
        <w:rPr>
          <w:rFonts w:asciiTheme="minorHAnsi" w:hAnsiTheme="minorHAnsi" w:cstheme="minorHAnsi"/>
          <w:snapToGrid/>
          <w:sz w:val="22"/>
          <w:szCs w:val="22"/>
        </w:rPr>
        <w:t xml:space="preserve">Maintenance of and reporting on eligibility records and eligibility listings by account. </w:t>
      </w:r>
    </w:p>
    <w:p w14:paraId="5EC748C3" w14:textId="77777777" w:rsidR="00B52A06" w:rsidRPr="008E17A2" w:rsidRDefault="00B52A06" w:rsidP="00B52A06">
      <w:pPr>
        <w:pStyle w:val="Level2"/>
        <w:widowControl/>
        <w:numPr>
          <w:ilvl w:val="0"/>
          <w:numId w:val="10"/>
        </w:numPr>
        <w:spacing w:line="240" w:lineRule="exact"/>
        <w:ind w:left="1800"/>
        <w:jc w:val="both"/>
        <w:outlineLvl w:val="9"/>
        <w:rPr>
          <w:rFonts w:asciiTheme="minorHAnsi" w:hAnsiTheme="minorHAnsi" w:cstheme="minorHAnsi"/>
          <w:sz w:val="22"/>
          <w:szCs w:val="22"/>
        </w:rPr>
      </w:pPr>
      <w:r w:rsidRPr="008E17A2">
        <w:rPr>
          <w:rFonts w:asciiTheme="minorHAnsi" w:hAnsiTheme="minorHAnsi" w:cstheme="minorHAnsi"/>
          <w:sz w:val="22"/>
          <w:szCs w:val="22"/>
        </w:rPr>
        <w:t>Preparation and delivery of individual billings to the following:</w:t>
      </w:r>
    </w:p>
    <w:p w14:paraId="1E3F5222" w14:textId="77777777" w:rsidR="00B52A06" w:rsidRPr="008E17A2" w:rsidRDefault="00B52A06" w:rsidP="00B52A06">
      <w:pPr>
        <w:pStyle w:val="Level2"/>
        <w:widowControl/>
        <w:numPr>
          <w:ilvl w:val="1"/>
          <w:numId w:val="12"/>
        </w:numPr>
        <w:spacing w:line="240" w:lineRule="exact"/>
        <w:ind w:left="2160" w:hanging="360"/>
        <w:jc w:val="both"/>
        <w:outlineLvl w:val="9"/>
        <w:rPr>
          <w:rFonts w:asciiTheme="minorHAnsi" w:hAnsiTheme="minorHAnsi" w:cstheme="minorHAnsi"/>
          <w:sz w:val="22"/>
          <w:szCs w:val="22"/>
        </w:rPr>
      </w:pPr>
      <w:r w:rsidRPr="008E17A2">
        <w:rPr>
          <w:rFonts w:asciiTheme="minorHAnsi" w:hAnsiTheme="minorHAnsi" w:cstheme="minorHAnsi"/>
          <w:sz w:val="22"/>
          <w:szCs w:val="22"/>
        </w:rPr>
        <w:t xml:space="preserve">COBRA participants </w:t>
      </w:r>
    </w:p>
    <w:p w14:paraId="7E3EAE66" w14:textId="77777777" w:rsidR="00B52A06" w:rsidRPr="008E17A2" w:rsidRDefault="00B52A06" w:rsidP="00B52A06">
      <w:pPr>
        <w:pStyle w:val="Level2"/>
        <w:widowControl/>
        <w:numPr>
          <w:ilvl w:val="1"/>
          <w:numId w:val="12"/>
        </w:numPr>
        <w:spacing w:line="240" w:lineRule="exact"/>
        <w:ind w:left="2160" w:hanging="360"/>
        <w:jc w:val="both"/>
        <w:outlineLvl w:val="9"/>
        <w:rPr>
          <w:rFonts w:asciiTheme="minorHAnsi" w:hAnsiTheme="minorHAnsi" w:cstheme="minorHAnsi"/>
          <w:sz w:val="22"/>
          <w:szCs w:val="22"/>
        </w:rPr>
      </w:pPr>
      <w:r w:rsidRPr="008E17A2">
        <w:rPr>
          <w:rFonts w:asciiTheme="minorHAnsi" w:hAnsiTheme="minorHAnsi" w:cstheme="minorHAnsi"/>
          <w:sz w:val="22"/>
          <w:szCs w:val="22"/>
        </w:rPr>
        <w:t xml:space="preserve">Quasi/Direct bill agencies </w:t>
      </w:r>
    </w:p>
    <w:p w14:paraId="45B58D45" w14:textId="77777777" w:rsidR="00B52A06" w:rsidRPr="008E17A2" w:rsidRDefault="00B52A06" w:rsidP="00B52A06">
      <w:pPr>
        <w:pStyle w:val="Level2"/>
        <w:widowControl/>
        <w:numPr>
          <w:ilvl w:val="1"/>
          <w:numId w:val="12"/>
        </w:numPr>
        <w:spacing w:line="240" w:lineRule="exact"/>
        <w:ind w:left="2160" w:hanging="360"/>
        <w:jc w:val="both"/>
        <w:outlineLvl w:val="9"/>
        <w:rPr>
          <w:rFonts w:asciiTheme="minorHAnsi" w:hAnsiTheme="minorHAnsi" w:cstheme="minorHAnsi"/>
          <w:sz w:val="22"/>
          <w:szCs w:val="22"/>
        </w:rPr>
      </w:pPr>
      <w:r w:rsidRPr="008E17A2">
        <w:rPr>
          <w:rFonts w:asciiTheme="minorHAnsi" w:hAnsiTheme="minorHAnsi" w:cstheme="minorHAnsi"/>
          <w:sz w:val="22"/>
          <w:szCs w:val="22"/>
        </w:rPr>
        <w:t>Early retirees</w:t>
      </w:r>
    </w:p>
    <w:p w14:paraId="60F9609D" w14:textId="77777777" w:rsidR="00B52A06" w:rsidRPr="008E17A2" w:rsidRDefault="00B52A06" w:rsidP="00B52A06">
      <w:pPr>
        <w:pStyle w:val="Level2"/>
        <w:widowControl/>
        <w:numPr>
          <w:ilvl w:val="1"/>
          <w:numId w:val="12"/>
        </w:numPr>
        <w:spacing w:line="240" w:lineRule="exact"/>
        <w:ind w:left="2160" w:hanging="360"/>
        <w:jc w:val="both"/>
        <w:outlineLvl w:val="9"/>
        <w:rPr>
          <w:rFonts w:asciiTheme="minorHAnsi" w:hAnsiTheme="minorHAnsi" w:cstheme="minorHAnsi"/>
          <w:sz w:val="22"/>
          <w:szCs w:val="22"/>
        </w:rPr>
      </w:pPr>
      <w:r w:rsidRPr="008E17A2">
        <w:rPr>
          <w:rFonts w:asciiTheme="minorHAnsi" w:hAnsiTheme="minorHAnsi" w:cstheme="minorHAnsi"/>
          <w:sz w:val="22"/>
          <w:szCs w:val="22"/>
        </w:rPr>
        <w:t>Participating School Corporations</w:t>
      </w:r>
    </w:p>
    <w:p w14:paraId="59FC4AFD" w14:textId="77777777" w:rsidR="00B52A06" w:rsidRPr="002B0074" w:rsidRDefault="00B52A06" w:rsidP="00B52A06">
      <w:pPr>
        <w:pStyle w:val="Level2"/>
        <w:widowControl/>
        <w:numPr>
          <w:ilvl w:val="0"/>
          <w:numId w:val="10"/>
        </w:numPr>
        <w:spacing w:line="240" w:lineRule="exact"/>
        <w:ind w:left="1800"/>
        <w:jc w:val="both"/>
        <w:outlineLvl w:val="9"/>
        <w:rPr>
          <w:rFonts w:asciiTheme="minorHAnsi" w:hAnsiTheme="minorHAnsi" w:cstheme="minorHAnsi"/>
          <w:snapToGrid/>
          <w:sz w:val="22"/>
          <w:szCs w:val="22"/>
        </w:rPr>
      </w:pPr>
      <w:r w:rsidRPr="008E17A2">
        <w:rPr>
          <w:rFonts w:asciiTheme="minorHAnsi" w:hAnsiTheme="minorHAnsi" w:cstheme="minorHAnsi"/>
          <w:sz w:val="22"/>
          <w:szCs w:val="22"/>
        </w:rPr>
        <w:t xml:space="preserve">Provide to the State upon request, back up claim documentation and method of adjudicating </w:t>
      </w:r>
      <w:r w:rsidRPr="002B0074">
        <w:rPr>
          <w:rFonts w:asciiTheme="minorHAnsi" w:hAnsiTheme="minorHAnsi" w:cstheme="minorHAnsi"/>
          <w:sz w:val="22"/>
          <w:szCs w:val="22"/>
        </w:rPr>
        <w:t>claims;</w:t>
      </w:r>
    </w:p>
    <w:p w14:paraId="3ED5B197" w14:textId="77777777" w:rsidR="00B52A06" w:rsidRPr="002B0074" w:rsidRDefault="00B52A06" w:rsidP="00B52A06">
      <w:pPr>
        <w:pStyle w:val="Level2"/>
        <w:widowControl/>
        <w:numPr>
          <w:ilvl w:val="0"/>
          <w:numId w:val="10"/>
        </w:numPr>
        <w:tabs>
          <w:tab w:val="left" w:pos="1440"/>
        </w:tabs>
        <w:spacing w:line="240" w:lineRule="exact"/>
        <w:ind w:left="1800"/>
        <w:jc w:val="both"/>
        <w:outlineLvl w:val="9"/>
        <w:rPr>
          <w:rFonts w:asciiTheme="minorHAnsi" w:hAnsiTheme="minorHAnsi" w:cstheme="minorHAnsi"/>
          <w:sz w:val="22"/>
          <w:szCs w:val="22"/>
        </w:rPr>
      </w:pPr>
      <w:r w:rsidRPr="002B0074">
        <w:rPr>
          <w:rFonts w:asciiTheme="minorHAnsi" w:hAnsiTheme="minorHAnsi" w:cstheme="minorHAnsi"/>
          <w:snapToGrid/>
          <w:sz w:val="22"/>
          <w:szCs w:val="22"/>
        </w:rPr>
        <w:t>Billing Plan participants for continuing coverage when on various approved leaves, such as family medical leave, military leave and leave without pay;</w:t>
      </w:r>
      <w:r w:rsidRPr="002B0074">
        <w:rPr>
          <w:rFonts w:asciiTheme="minorHAnsi" w:hAnsiTheme="minorHAnsi" w:cstheme="minorHAnsi"/>
          <w:color w:val="FF0000"/>
          <w:sz w:val="22"/>
          <w:szCs w:val="22"/>
        </w:rPr>
        <w:t xml:space="preserve"> </w:t>
      </w:r>
    </w:p>
    <w:p w14:paraId="270AB3FD" w14:textId="77777777" w:rsidR="00B52A06" w:rsidRPr="002B0074" w:rsidRDefault="00B52A06" w:rsidP="00B52A06">
      <w:pPr>
        <w:pStyle w:val="Level2"/>
        <w:widowControl/>
        <w:numPr>
          <w:ilvl w:val="0"/>
          <w:numId w:val="10"/>
        </w:numPr>
        <w:spacing w:line="240" w:lineRule="exact"/>
        <w:ind w:left="1800"/>
        <w:jc w:val="both"/>
        <w:outlineLvl w:val="9"/>
        <w:rPr>
          <w:rFonts w:asciiTheme="minorHAnsi" w:hAnsiTheme="minorHAnsi" w:cstheme="minorHAnsi"/>
          <w:snapToGrid/>
          <w:sz w:val="22"/>
          <w:szCs w:val="22"/>
        </w:rPr>
      </w:pPr>
      <w:r w:rsidRPr="002B0074">
        <w:rPr>
          <w:rFonts w:asciiTheme="minorHAnsi" w:hAnsiTheme="minorHAnsi" w:cstheme="minorHAnsi"/>
          <w:sz w:val="22"/>
          <w:szCs w:val="22"/>
        </w:rPr>
        <w:t>Provide updates and analysis of state and federal legislation affecting the State Plan;</w:t>
      </w:r>
    </w:p>
    <w:p w14:paraId="60A7CB59" w14:textId="77777777" w:rsidR="00B52A06" w:rsidRPr="002B0074" w:rsidRDefault="00B52A06" w:rsidP="00B52A06">
      <w:pPr>
        <w:pStyle w:val="Level2"/>
        <w:widowControl/>
        <w:numPr>
          <w:ilvl w:val="0"/>
          <w:numId w:val="10"/>
        </w:numPr>
        <w:spacing w:line="240" w:lineRule="exact"/>
        <w:ind w:left="1800"/>
        <w:jc w:val="both"/>
        <w:outlineLvl w:val="9"/>
        <w:rPr>
          <w:rFonts w:asciiTheme="minorHAnsi" w:hAnsiTheme="minorHAnsi" w:cstheme="minorHAnsi"/>
          <w:sz w:val="22"/>
          <w:szCs w:val="22"/>
        </w:rPr>
      </w:pPr>
      <w:r w:rsidRPr="002B0074">
        <w:rPr>
          <w:rFonts w:asciiTheme="minorHAnsi" w:hAnsiTheme="minorHAnsi" w:cstheme="minorHAnsi"/>
          <w:snapToGrid/>
          <w:sz w:val="22"/>
          <w:szCs w:val="22"/>
        </w:rPr>
        <w:t xml:space="preserve">At least two (2) mailings </w:t>
      </w:r>
      <w:r>
        <w:rPr>
          <w:rFonts w:asciiTheme="minorHAnsi" w:hAnsiTheme="minorHAnsi" w:cstheme="minorHAnsi"/>
          <w:snapToGrid/>
          <w:sz w:val="22"/>
          <w:szCs w:val="22"/>
        </w:rPr>
        <w:t xml:space="preserve">to member’s homes </w:t>
      </w:r>
      <w:r w:rsidRPr="002B0074">
        <w:rPr>
          <w:rFonts w:asciiTheme="minorHAnsi" w:hAnsiTheme="minorHAnsi" w:cstheme="minorHAnsi"/>
          <w:snapToGrid/>
          <w:sz w:val="22"/>
          <w:szCs w:val="22"/>
        </w:rPr>
        <w:t>per contract year will be provided to communicate plan benefits;</w:t>
      </w:r>
    </w:p>
    <w:p w14:paraId="2030F864" w14:textId="77777777" w:rsidR="00B52A06" w:rsidRPr="002B0074" w:rsidRDefault="00B52A06" w:rsidP="00B52A06">
      <w:pPr>
        <w:pStyle w:val="Level2"/>
        <w:widowControl/>
        <w:numPr>
          <w:ilvl w:val="0"/>
          <w:numId w:val="10"/>
        </w:numPr>
        <w:spacing w:line="240" w:lineRule="exact"/>
        <w:ind w:left="1800"/>
        <w:jc w:val="both"/>
        <w:outlineLvl w:val="9"/>
        <w:rPr>
          <w:rFonts w:asciiTheme="minorHAnsi" w:hAnsiTheme="minorHAnsi" w:cstheme="minorHAnsi"/>
          <w:sz w:val="22"/>
          <w:szCs w:val="22"/>
        </w:rPr>
      </w:pPr>
      <w:r w:rsidRPr="002B0074">
        <w:rPr>
          <w:rFonts w:asciiTheme="minorHAnsi" w:hAnsiTheme="minorHAnsi" w:cstheme="minorHAnsi"/>
          <w:sz w:val="22"/>
          <w:szCs w:val="22"/>
        </w:rPr>
        <w:t>Provide representatives to meet quarterly with the State to review provider reports and resolve issues in the areas of claims, customer service, utilization, quality and others as may be requested by the State;</w:t>
      </w:r>
    </w:p>
    <w:p w14:paraId="11B5CCC1" w14:textId="77777777" w:rsidR="00B52A06" w:rsidRPr="002B0074" w:rsidRDefault="00B52A06" w:rsidP="00B52A06">
      <w:pPr>
        <w:pStyle w:val="Level2"/>
        <w:widowControl/>
        <w:numPr>
          <w:ilvl w:val="0"/>
          <w:numId w:val="10"/>
        </w:numPr>
        <w:spacing w:line="240" w:lineRule="exact"/>
        <w:ind w:left="1800"/>
        <w:jc w:val="both"/>
        <w:outlineLvl w:val="9"/>
        <w:rPr>
          <w:rFonts w:asciiTheme="minorHAnsi" w:hAnsiTheme="minorHAnsi" w:cstheme="minorHAnsi"/>
          <w:sz w:val="22"/>
          <w:szCs w:val="22"/>
        </w:rPr>
      </w:pPr>
      <w:r w:rsidRPr="002B0074">
        <w:rPr>
          <w:rFonts w:asciiTheme="minorHAnsi" w:hAnsiTheme="minorHAnsi" w:cstheme="minorHAnsi"/>
          <w:sz w:val="22"/>
          <w:szCs w:val="22"/>
        </w:rPr>
        <w:t>Contractor will respond to the merits of employee complaints brought through the Indiana Department of Insurance.</w:t>
      </w:r>
    </w:p>
    <w:p w14:paraId="067CB2FA" w14:textId="0596B9AE" w:rsidR="00B52A06" w:rsidRPr="002B0074" w:rsidDel="00543DA4" w:rsidRDefault="00B52A06" w:rsidP="490610CE">
      <w:pPr>
        <w:pStyle w:val="Level2"/>
        <w:widowControl/>
        <w:numPr>
          <w:ilvl w:val="0"/>
          <w:numId w:val="10"/>
        </w:numPr>
        <w:spacing w:line="240" w:lineRule="exact"/>
        <w:ind w:left="1800"/>
        <w:jc w:val="both"/>
        <w:rPr>
          <w:del w:id="60" w:author="Kluge, Shauna" w:date="2021-02-26T09:57:00Z"/>
          <w:rFonts w:asciiTheme="minorHAnsi" w:hAnsiTheme="minorHAnsi" w:cstheme="minorBidi"/>
          <w:sz w:val="22"/>
          <w:szCs w:val="22"/>
        </w:rPr>
      </w:pPr>
      <w:del w:id="61" w:author="Kluge, Shauna" w:date="2021-02-26T09:57:00Z">
        <w:r w:rsidRPr="490610CE" w:rsidDel="00B52A06">
          <w:rPr>
            <w:rFonts w:asciiTheme="minorHAnsi" w:hAnsiTheme="minorHAnsi" w:cstheme="minorBidi"/>
            <w:sz w:val="22"/>
            <w:szCs w:val="22"/>
          </w:rPr>
          <w:delText>Administer the HIPAA certificate of creditable coverage and service participants exercising rights relative to PHI.</w:delText>
        </w:r>
      </w:del>
    </w:p>
    <w:p w14:paraId="78EAD066" w14:textId="77777777" w:rsidR="00B52A06" w:rsidRPr="002B0074" w:rsidRDefault="00B52A06" w:rsidP="00B52A06">
      <w:pPr>
        <w:pStyle w:val="Level2"/>
        <w:widowControl/>
        <w:numPr>
          <w:ilvl w:val="0"/>
          <w:numId w:val="10"/>
        </w:numPr>
        <w:spacing w:line="240" w:lineRule="exact"/>
        <w:ind w:left="1800"/>
        <w:jc w:val="both"/>
        <w:outlineLvl w:val="9"/>
        <w:rPr>
          <w:rFonts w:asciiTheme="minorHAnsi" w:hAnsiTheme="minorHAnsi" w:cstheme="minorHAnsi"/>
          <w:sz w:val="22"/>
          <w:szCs w:val="22"/>
        </w:rPr>
      </w:pPr>
      <w:r w:rsidRPr="002B0074">
        <w:rPr>
          <w:rFonts w:asciiTheme="minorHAnsi" w:hAnsiTheme="minorHAnsi" w:cstheme="minorHAnsi"/>
          <w:sz w:val="22"/>
          <w:szCs w:val="22"/>
        </w:rPr>
        <w:t xml:space="preserve">Administration of COBRA for plan participants, except that for State employees, the initial notification of COBRA rights and the notice of COBRA eligibility will be administered by the State. For school corporations, see the COBRA Administrative Service Agreement, Attachment </w:t>
      </w:r>
      <w:r>
        <w:rPr>
          <w:rFonts w:asciiTheme="minorHAnsi" w:hAnsiTheme="minorHAnsi" w:cstheme="minorHAnsi"/>
          <w:sz w:val="22"/>
          <w:szCs w:val="22"/>
        </w:rPr>
        <w:t>X</w:t>
      </w:r>
      <w:r w:rsidRPr="002B0074">
        <w:rPr>
          <w:rFonts w:asciiTheme="minorHAnsi" w:hAnsiTheme="minorHAnsi" w:cstheme="minorHAnsi"/>
          <w:sz w:val="22"/>
          <w:szCs w:val="22"/>
        </w:rPr>
        <w:t xml:space="preserve"> to the Exhibit B</w:t>
      </w:r>
      <w:r>
        <w:rPr>
          <w:rFonts w:asciiTheme="minorHAnsi" w:hAnsiTheme="minorHAnsi" w:cstheme="minorHAnsi"/>
          <w:sz w:val="22"/>
          <w:szCs w:val="22"/>
        </w:rPr>
        <w:t xml:space="preserve"> </w:t>
      </w:r>
      <w:r w:rsidRPr="002B0074">
        <w:rPr>
          <w:rFonts w:asciiTheme="minorHAnsi" w:hAnsiTheme="minorHAnsi" w:cstheme="minorHAnsi"/>
          <w:sz w:val="22"/>
          <w:szCs w:val="22"/>
        </w:rPr>
        <w:t>Adoption Agreement and Binder. The Contractor will be responsible for billing the COBRA participants as well as establishing and monitoring periods of eligibility, including duration of eligibility and secondary events.</w:t>
      </w:r>
    </w:p>
    <w:p w14:paraId="6349C001" w14:textId="77777777" w:rsidR="00B52A06" w:rsidRPr="002B0074" w:rsidRDefault="00B52A06" w:rsidP="00B52A06">
      <w:pPr>
        <w:numPr>
          <w:ilvl w:val="0"/>
          <w:numId w:val="10"/>
        </w:numPr>
        <w:tabs>
          <w:tab w:val="num" w:pos="2520"/>
        </w:tabs>
        <w:spacing w:after="0" w:line="240" w:lineRule="exact"/>
        <w:ind w:left="1800"/>
        <w:jc w:val="both"/>
        <w:rPr>
          <w:rFonts w:cstheme="minorHAnsi"/>
        </w:rPr>
      </w:pPr>
      <w:r w:rsidRPr="002B0074">
        <w:rPr>
          <w:rFonts w:cstheme="minorHAnsi"/>
        </w:rPr>
        <w:t xml:space="preserve">Consultation on financial management, benefit design, and actuarial projections; </w:t>
      </w:r>
    </w:p>
    <w:p w14:paraId="1F57D662" w14:textId="77777777" w:rsidR="00B52A06" w:rsidRPr="002B0074" w:rsidRDefault="00B52A06" w:rsidP="00B52A06">
      <w:pPr>
        <w:numPr>
          <w:ilvl w:val="0"/>
          <w:numId w:val="10"/>
        </w:numPr>
        <w:tabs>
          <w:tab w:val="num" w:pos="2520"/>
        </w:tabs>
        <w:spacing w:after="0" w:line="240" w:lineRule="exact"/>
        <w:ind w:left="1800"/>
        <w:jc w:val="both"/>
        <w:rPr>
          <w:rFonts w:cstheme="minorHAnsi"/>
        </w:rPr>
      </w:pPr>
      <w:r w:rsidRPr="002B0074">
        <w:rPr>
          <w:rFonts w:cstheme="minorHAnsi"/>
        </w:rPr>
        <w:t xml:space="preserve">Periodic assistance with open enrollment, including on-site enrollment meetings for employees across the State of Indiana; </w:t>
      </w:r>
    </w:p>
    <w:p w14:paraId="07C83649" w14:textId="77777777" w:rsidR="00B52A06" w:rsidRDefault="00B52A06" w:rsidP="00B52A06">
      <w:pPr>
        <w:numPr>
          <w:ilvl w:val="0"/>
          <w:numId w:val="10"/>
        </w:numPr>
        <w:tabs>
          <w:tab w:val="num" w:pos="2520"/>
        </w:tabs>
        <w:spacing w:after="0" w:line="240" w:lineRule="exact"/>
        <w:ind w:left="1800"/>
        <w:jc w:val="both"/>
        <w:rPr>
          <w:rFonts w:cstheme="minorHAnsi"/>
        </w:rPr>
      </w:pPr>
      <w:r w:rsidRPr="002B0074">
        <w:rPr>
          <w:rFonts w:cstheme="minorHAnsi"/>
        </w:rPr>
        <w:lastRenderedPageBreak/>
        <w:t>Contractor will provide State with Plan information and assistance necessary for the preparation of the Plan’s Summary of Benefits and Coverage (“SBC”) related to the elements of the Plan that Contractor administers. State is solely responsible for ensuring that the SBC accurately reflects the benefits State will offer and for finalizing and distributing the SBC to Subscribers. </w:t>
      </w:r>
    </w:p>
    <w:p w14:paraId="26D74957" w14:textId="77777777" w:rsidR="00B52A06" w:rsidRDefault="00B52A06" w:rsidP="00B52A06">
      <w:pPr>
        <w:numPr>
          <w:ilvl w:val="0"/>
          <w:numId w:val="10"/>
        </w:numPr>
        <w:tabs>
          <w:tab w:val="num" w:pos="2520"/>
        </w:tabs>
        <w:spacing w:after="0" w:line="240" w:lineRule="exact"/>
        <w:ind w:left="1800"/>
        <w:jc w:val="both"/>
        <w:rPr>
          <w:rFonts w:cstheme="minorHAnsi"/>
        </w:rPr>
      </w:pPr>
      <w:r>
        <w:rPr>
          <w:rFonts w:cstheme="minorHAnsi"/>
        </w:rPr>
        <w:t>Contractor will manage identification of early retiree and COBRA members who attain Medicare and terminate them as appropriate from the plans.  The termination date of members who attain Medicare du to ESRD should extend out to the completion of their 30-month ESRD coordination period, even if age 65 is attained during this time.</w:t>
      </w:r>
    </w:p>
    <w:p w14:paraId="2C2558A3" w14:textId="77777777" w:rsidR="00B52A06" w:rsidRPr="002B0074" w:rsidRDefault="00B52A06" w:rsidP="00B52A06">
      <w:pPr>
        <w:numPr>
          <w:ilvl w:val="0"/>
          <w:numId w:val="10"/>
        </w:numPr>
        <w:tabs>
          <w:tab w:val="num" w:pos="2520"/>
        </w:tabs>
        <w:spacing w:after="0" w:line="240" w:lineRule="exact"/>
        <w:ind w:left="1800"/>
        <w:jc w:val="both"/>
      </w:pPr>
      <w:r w:rsidRPr="39EFC95B">
        <w:t>Contractor will determine eligibility of disabled dependents, in accordance with the standard set forth in Exhibit XXX.</w:t>
      </w:r>
    </w:p>
    <w:p w14:paraId="2FC62A60" w14:textId="11559661" w:rsidR="00B52A06" w:rsidDel="004F2190" w:rsidRDefault="00B52A06" w:rsidP="00B52A06">
      <w:pPr>
        <w:numPr>
          <w:ilvl w:val="0"/>
          <w:numId w:val="10"/>
        </w:numPr>
        <w:spacing w:after="0" w:line="240" w:lineRule="exact"/>
        <w:ind w:left="1800"/>
        <w:jc w:val="both"/>
        <w:rPr>
          <w:del w:id="62" w:author="Kluge, Shauna" w:date="2021-03-03T09:48:00Z"/>
        </w:rPr>
      </w:pPr>
      <w:del w:id="63" w:author="Kluge, Shauna" w:date="2021-03-03T09:48:00Z">
        <w:r w:rsidRPr="39EFC95B" w:rsidDel="004F2190">
          <w:delText xml:space="preserve">Administer </w:delText>
        </w:r>
        <w:r w:rsidDel="004F2190">
          <w:delText>Direct Provider Pricing Arrangement</w:delText>
        </w:r>
        <w:r w:rsidRPr="39EFC95B" w:rsidDel="004F2190">
          <w:delText xml:space="preserve"> established between the State and providers</w:delText>
        </w:r>
        <w:r w:rsidR="00475817" w:rsidDel="004F2190">
          <w:delText xml:space="preserve"> (reference</w:delText>
        </w:r>
        <w:r w:rsidR="00475817" w:rsidDel="004F2190">
          <w:rPr>
            <w:i/>
            <w:iCs/>
          </w:rPr>
          <w:delText xml:space="preserve"> RFS 21-66772)</w:delText>
        </w:r>
        <w:r w:rsidRPr="39EFC95B" w:rsidDel="004F2190">
          <w:delText>:</w:delText>
        </w:r>
      </w:del>
    </w:p>
    <w:p w14:paraId="60547173" w14:textId="3FF57238" w:rsidR="00B52A06" w:rsidRPr="00F22C4B" w:rsidDel="004F2190" w:rsidRDefault="00B52A06" w:rsidP="00B52A06">
      <w:pPr>
        <w:pStyle w:val="ListParagraph"/>
        <w:numPr>
          <w:ilvl w:val="1"/>
          <w:numId w:val="23"/>
        </w:numPr>
        <w:spacing w:after="0" w:line="240" w:lineRule="exact"/>
        <w:jc w:val="both"/>
        <w:rPr>
          <w:del w:id="64" w:author="Kluge, Shauna" w:date="2021-03-03T09:48:00Z"/>
          <w:rFonts w:eastAsiaTheme="minorEastAsia"/>
        </w:rPr>
      </w:pPr>
      <w:del w:id="65" w:author="Kluge, Shauna" w:date="2021-03-03T09:48:00Z">
        <w:r w:rsidRPr="39EFC95B" w:rsidDel="004F2190">
          <w:delText xml:space="preserve">Adjudicate claims at the lessor of the </w:delText>
        </w:r>
        <w:r w:rsidDel="004F2190">
          <w:delText>Direct Provider Pricing Arrangement</w:delText>
        </w:r>
        <w:r w:rsidRPr="39EFC95B" w:rsidDel="004F2190">
          <w:delText xml:space="preserve"> amount and the </w:delText>
        </w:r>
        <w:r w:rsidDel="004F2190">
          <w:delText xml:space="preserve">Contractor’s </w:delText>
        </w:r>
        <w:r w:rsidRPr="39EFC95B" w:rsidDel="004F2190">
          <w:delText>contracted amount;</w:delText>
        </w:r>
      </w:del>
    </w:p>
    <w:p w14:paraId="22913B0C" w14:textId="148F3CDC" w:rsidR="00B52A06" w:rsidDel="004F2190" w:rsidRDefault="00B52A06" w:rsidP="00B52A06">
      <w:pPr>
        <w:numPr>
          <w:ilvl w:val="1"/>
          <w:numId w:val="23"/>
        </w:numPr>
        <w:spacing w:after="0" w:line="240" w:lineRule="exact"/>
        <w:jc w:val="both"/>
        <w:rPr>
          <w:del w:id="66" w:author="Kluge, Shauna" w:date="2021-03-03T09:48:00Z"/>
        </w:rPr>
      </w:pPr>
      <w:del w:id="67" w:author="Kluge, Shauna" w:date="2021-03-03T09:48:00Z">
        <w:r w:rsidRPr="39EFC95B" w:rsidDel="004F2190">
          <w:delText>Apply typical adjudication rules including, but not limited to, bundling, frequency limits, and non-covered services;</w:delText>
        </w:r>
      </w:del>
    </w:p>
    <w:p w14:paraId="3892EEE9" w14:textId="27196E42" w:rsidR="00B52A06" w:rsidDel="004F2190" w:rsidRDefault="00B52A06" w:rsidP="00B52A06">
      <w:pPr>
        <w:numPr>
          <w:ilvl w:val="1"/>
          <w:numId w:val="23"/>
        </w:numPr>
        <w:spacing w:after="0" w:line="240" w:lineRule="exact"/>
        <w:jc w:val="both"/>
        <w:rPr>
          <w:del w:id="68" w:author="Kluge, Shauna" w:date="2021-03-03T09:48:00Z"/>
        </w:rPr>
      </w:pPr>
      <w:del w:id="69" w:author="Kluge, Shauna" w:date="2021-03-03T09:48:00Z">
        <w:r w:rsidRPr="39EFC95B" w:rsidDel="004F2190">
          <w:delText xml:space="preserve">Claims from providers on a </w:delText>
        </w:r>
        <w:r w:rsidDel="004F2190">
          <w:delText>Direct Provider Pricing Arrangement</w:delText>
        </w:r>
        <w:r w:rsidRPr="39EFC95B" w:rsidDel="004F2190">
          <w:delText xml:space="preserve"> will be adjudicated as in-network claims on the benefit tier designated by the State;</w:delText>
        </w:r>
      </w:del>
    </w:p>
    <w:p w14:paraId="77E43948" w14:textId="77777777" w:rsidR="00B52A06" w:rsidRDefault="00B52A06" w:rsidP="00B52A06">
      <w:pPr>
        <w:numPr>
          <w:ilvl w:val="0"/>
          <w:numId w:val="10"/>
        </w:numPr>
        <w:spacing w:after="0" w:line="240" w:lineRule="exact"/>
        <w:ind w:left="1800"/>
        <w:jc w:val="both"/>
      </w:pPr>
      <w:r>
        <w:t>Administer rewards payments to individuals that are eligible under a Centers of Excellence program developed by the State;</w:t>
      </w:r>
    </w:p>
    <w:p w14:paraId="09767ACB" w14:textId="77777777" w:rsidR="00B52A06" w:rsidRDefault="00B52A06" w:rsidP="00B52A06">
      <w:pPr>
        <w:numPr>
          <w:ilvl w:val="0"/>
          <w:numId w:val="10"/>
        </w:numPr>
        <w:spacing w:after="0" w:line="240" w:lineRule="exact"/>
        <w:ind w:left="1800"/>
        <w:jc w:val="both"/>
      </w:pPr>
      <w:r>
        <w:t>Administer unclaimed funds associated with the State’s plans pursuant to unclaimed property or escheat laws.</w:t>
      </w:r>
    </w:p>
    <w:p w14:paraId="21516622" w14:textId="77777777" w:rsidR="00B52A06" w:rsidRPr="002B0074" w:rsidRDefault="00B52A06" w:rsidP="00B52A06">
      <w:pPr>
        <w:spacing w:line="240" w:lineRule="exact"/>
        <w:jc w:val="both"/>
        <w:rPr>
          <w:rFonts w:cstheme="minorHAnsi"/>
        </w:rPr>
      </w:pPr>
    </w:p>
    <w:p w14:paraId="4AC7FC85" w14:textId="77777777" w:rsidR="00B52A06" w:rsidRPr="002B0074" w:rsidRDefault="00B52A06" w:rsidP="00B52A06">
      <w:pPr>
        <w:spacing w:line="240" w:lineRule="exact"/>
        <w:ind w:left="1440"/>
        <w:jc w:val="both"/>
        <w:outlineLvl w:val="0"/>
        <w:rPr>
          <w:rFonts w:cstheme="minorHAnsi"/>
        </w:rPr>
      </w:pPr>
      <w:r w:rsidRPr="002B0074">
        <w:rPr>
          <w:rFonts w:cstheme="minorHAnsi"/>
          <w:u w:val="single"/>
        </w:rPr>
        <w:t>Financial Administration</w:t>
      </w:r>
    </w:p>
    <w:p w14:paraId="752F4FCF" w14:textId="77777777" w:rsidR="00B52A06" w:rsidRPr="002B0074" w:rsidRDefault="00B52A06" w:rsidP="00B52A06">
      <w:pPr>
        <w:numPr>
          <w:ilvl w:val="0"/>
          <w:numId w:val="13"/>
        </w:numPr>
        <w:tabs>
          <w:tab w:val="clear" w:pos="1620"/>
          <w:tab w:val="num" w:pos="2520"/>
        </w:tabs>
        <w:spacing w:after="0" w:line="240" w:lineRule="exact"/>
        <w:ind w:left="1800"/>
        <w:jc w:val="both"/>
      </w:pPr>
      <w:r w:rsidRPr="767AA01F">
        <w:t xml:space="preserve">Benchmark medical plans to other employers by size, </w:t>
      </w:r>
      <w:r>
        <w:t xml:space="preserve">geography and </w:t>
      </w:r>
      <w:r w:rsidRPr="767AA01F">
        <w:t>industry and provide utilization reports;</w:t>
      </w:r>
    </w:p>
    <w:p w14:paraId="33159BB5" w14:textId="77777777" w:rsidR="00B52A06" w:rsidRPr="002B0074" w:rsidRDefault="00B52A06" w:rsidP="00B52A06">
      <w:pPr>
        <w:numPr>
          <w:ilvl w:val="0"/>
          <w:numId w:val="13"/>
        </w:numPr>
        <w:tabs>
          <w:tab w:val="clear" w:pos="1620"/>
          <w:tab w:val="num" w:pos="2520"/>
        </w:tabs>
        <w:spacing w:after="0" w:line="240" w:lineRule="exact"/>
        <w:ind w:left="1800"/>
        <w:jc w:val="both"/>
        <w:rPr>
          <w:rFonts w:cstheme="minorHAnsi"/>
        </w:rPr>
      </w:pPr>
      <w:r>
        <w:rPr>
          <w:rFonts w:cstheme="minorHAnsi"/>
        </w:rPr>
        <w:t>Capability to break reporting into multiple groupings at the request of the State</w:t>
      </w:r>
      <w:r w:rsidRPr="002B0074">
        <w:rPr>
          <w:rFonts w:cstheme="minorHAnsi"/>
        </w:rPr>
        <w:t>;</w:t>
      </w:r>
    </w:p>
    <w:p w14:paraId="5F032A9F" w14:textId="77777777" w:rsidR="00B52A06" w:rsidRPr="002B0074" w:rsidRDefault="00B52A06" w:rsidP="00B52A06">
      <w:pPr>
        <w:numPr>
          <w:ilvl w:val="0"/>
          <w:numId w:val="13"/>
        </w:numPr>
        <w:tabs>
          <w:tab w:val="clear" w:pos="1620"/>
          <w:tab w:val="num" w:pos="2520"/>
        </w:tabs>
        <w:spacing w:after="0" w:line="240" w:lineRule="exact"/>
        <w:ind w:left="1800"/>
        <w:jc w:val="both"/>
        <w:rPr>
          <w:rFonts w:cstheme="minorHAnsi"/>
        </w:rPr>
      </w:pPr>
      <w:r w:rsidRPr="002B0074">
        <w:rPr>
          <w:rFonts w:cstheme="minorHAnsi"/>
        </w:rPr>
        <w:t xml:space="preserve">Accounting for rates and claims paid, claims denied, claims pending but not yet paid and administration services fees, for the fee for service plan, as indicated below:   </w:t>
      </w:r>
    </w:p>
    <w:p w14:paraId="1786F4A0" w14:textId="77777777" w:rsidR="00B52A06" w:rsidRPr="00EB2A26" w:rsidRDefault="00B52A06" w:rsidP="00B52A06">
      <w:pPr>
        <w:pStyle w:val="ListParagraph"/>
        <w:numPr>
          <w:ilvl w:val="1"/>
          <w:numId w:val="14"/>
        </w:numPr>
        <w:spacing w:line="240" w:lineRule="exact"/>
        <w:ind w:left="2160"/>
        <w:jc w:val="both"/>
        <w:rPr>
          <w:rFonts w:cstheme="minorHAnsi"/>
        </w:rPr>
      </w:pPr>
      <w:r w:rsidRPr="00EB2A26">
        <w:rPr>
          <w:rFonts w:cstheme="minorHAnsi"/>
        </w:rPr>
        <w:t>A detailed experience statement furnished no later than ninety days following the end of the Plan year.  Administrative service fees are to be detailed as follows: total administrative fees, claim administration, contract administration, and other administrative costs;</w:t>
      </w:r>
    </w:p>
    <w:p w14:paraId="2F634FF4" w14:textId="77777777" w:rsidR="00B52A06" w:rsidRPr="00EB2A26" w:rsidRDefault="00B52A06" w:rsidP="00B52A06">
      <w:pPr>
        <w:pStyle w:val="ListParagraph"/>
        <w:numPr>
          <w:ilvl w:val="1"/>
          <w:numId w:val="14"/>
        </w:numPr>
        <w:spacing w:line="240" w:lineRule="exact"/>
        <w:ind w:left="2160"/>
        <w:jc w:val="both"/>
        <w:rPr>
          <w:rFonts w:cstheme="minorHAnsi"/>
        </w:rPr>
      </w:pPr>
      <w:r w:rsidRPr="00EB2A26">
        <w:rPr>
          <w:rFonts w:cstheme="minorHAnsi"/>
        </w:rPr>
        <w:t>A lag study furnished annually on the medical plans;</w:t>
      </w:r>
    </w:p>
    <w:p w14:paraId="0FFF1577" w14:textId="77777777" w:rsidR="00B52A06" w:rsidRPr="00EB2A26" w:rsidRDefault="00B52A06" w:rsidP="00B52A06">
      <w:pPr>
        <w:pStyle w:val="ListParagraph"/>
        <w:numPr>
          <w:ilvl w:val="1"/>
          <w:numId w:val="14"/>
        </w:numPr>
        <w:spacing w:line="240" w:lineRule="exact"/>
        <w:ind w:left="2160"/>
        <w:jc w:val="both"/>
        <w:rPr>
          <w:rFonts w:cstheme="minorHAnsi"/>
        </w:rPr>
      </w:pPr>
      <w:r w:rsidRPr="00EB2A26">
        <w:rPr>
          <w:rFonts w:cstheme="minorHAnsi"/>
        </w:rPr>
        <w:t>The State reserves the right to audit the claim files maintained by the Contractor or third party administrator at any time and without additional charge;</w:t>
      </w:r>
    </w:p>
    <w:p w14:paraId="47E73731" w14:textId="298F12AF" w:rsidR="00B52A06" w:rsidRDefault="00B52A06" w:rsidP="00B52A06">
      <w:pPr>
        <w:pStyle w:val="ListParagraph"/>
        <w:numPr>
          <w:ilvl w:val="1"/>
          <w:numId w:val="14"/>
        </w:numPr>
        <w:spacing w:line="240" w:lineRule="exact"/>
        <w:ind w:left="2160"/>
        <w:jc w:val="both"/>
        <w:rPr>
          <w:rFonts w:cstheme="minorHAnsi"/>
        </w:rPr>
      </w:pPr>
      <w:r w:rsidRPr="00EB2A26">
        <w:rPr>
          <w:rFonts w:cstheme="minorHAnsi"/>
        </w:rPr>
        <w:t xml:space="preserve">Provide to the State quarterly reports reflecting </w:t>
      </w:r>
      <w:r>
        <w:rPr>
          <w:rFonts w:cstheme="minorHAnsi"/>
        </w:rPr>
        <w:t>network</w:t>
      </w:r>
      <w:r w:rsidRPr="00EB2A26">
        <w:rPr>
          <w:rFonts w:cstheme="minorHAnsi"/>
        </w:rPr>
        <w:t xml:space="preserve"> discount savings</w:t>
      </w:r>
      <w:r>
        <w:rPr>
          <w:rFonts w:cstheme="minorHAnsi"/>
        </w:rPr>
        <w:t xml:space="preserve"> to include, at a minimum: total submitted charges, total ineligible charges, total eligible charges, total network discounts, total coordination of benefits amounts, total member costs share, net paid claims</w:t>
      </w:r>
      <w:ins w:id="70" w:author="Kluge, Shauna" w:date="2021-02-26T10:30:00Z">
        <w:r w:rsidR="009053C0">
          <w:rPr>
            <w:rFonts w:cstheme="minorHAnsi"/>
          </w:rPr>
          <w:t>;</w:t>
        </w:r>
      </w:ins>
    </w:p>
    <w:p w14:paraId="0C3D3F27" w14:textId="77777777" w:rsidR="00B52A06" w:rsidRDefault="00B52A06" w:rsidP="00B52A06">
      <w:pPr>
        <w:pStyle w:val="ListParagraph"/>
        <w:numPr>
          <w:ilvl w:val="1"/>
          <w:numId w:val="14"/>
        </w:numPr>
        <w:spacing w:line="240" w:lineRule="exact"/>
        <w:ind w:left="2160"/>
        <w:jc w:val="both"/>
        <w:rPr>
          <w:rFonts w:cstheme="minorHAnsi"/>
        </w:rPr>
      </w:pPr>
      <w:r>
        <w:rPr>
          <w:rFonts w:cstheme="minorHAnsi"/>
        </w:rPr>
        <w:t>A detailed financial accounting of all fees and charges related to fees and assessments related to out-of-network claims or inter-plan arrangements (as applicable).  These fees may include, but are not limited to: access fees, administrative expenses allowance fees, and transaction fees;</w:t>
      </w:r>
    </w:p>
    <w:p w14:paraId="24AC614F" w14:textId="77777777" w:rsidR="00B52A06" w:rsidRPr="00EB2A26" w:rsidRDefault="00B52A06" w:rsidP="00B52A06">
      <w:pPr>
        <w:pStyle w:val="ListParagraph"/>
        <w:numPr>
          <w:ilvl w:val="1"/>
          <w:numId w:val="14"/>
        </w:numPr>
        <w:spacing w:line="240" w:lineRule="exact"/>
        <w:ind w:left="2160"/>
        <w:jc w:val="both"/>
        <w:rPr>
          <w:rFonts w:cstheme="minorHAnsi"/>
        </w:rPr>
      </w:pPr>
      <w:r>
        <w:rPr>
          <w:rFonts w:cstheme="minorHAnsi"/>
        </w:rPr>
        <w:t>A detailed financial accounting of all fees and payments related to provider Performance Payments.</w:t>
      </w:r>
    </w:p>
    <w:p w14:paraId="041DD8A3" w14:textId="77777777" w:rsidR="00B52A06" w:rsidRPr="00EB2A26" w:rsidRDefault="00B52A06" w:rsidP="00B52A06">
      <w:pPr>
        <w:pStyle w:val="ListParagraph"/>
        <w:numPr>
          <w:ilvl w:val="0"/>
          <w:numId w:val="13"/>
        </w:numPr>
        <w:tabs>
          <w:tab w:val="clear" w:pos="1620"/>
          <w:tab w:val="num" w:pos="1800"/>
          <w:tab w:val="num" w:pos="2520"/>
        </w:tabs>
        <w:spacing w:after="0" w:line="240" w:lineRule="exact"/>
        <w:ind w:left="1800"/>
        <w:jc w:val="both"/>
        <w:rPr>
          <w:rFonts w:cstheme="minorHAnsi"/>
        </w:rPr>
      </w:pPr>
      <w:r w:rsidRPr="00EB2A26">
        <w:rPr>
          <w:rFonts w:cstheme="minorHAnsi"/>
        </w:rPr>
        <w:t>Underwriting/actuarial services including the rates (e.g. the suggestion of appropriate informational fees) and expected costs, benefit pricing for lag charges, calculation of incurred and unreported reserve liabilities, effects of changes in plan design, and annual experience report;</w:t>
      </w:r>
    </w:p>
    <w:p w14:paraId="080C9CE4" w14:textId="77777777" w:rsidR="00B52A06" w:rsidRPr="002B0074" w:rsidRDefault="00B52A06" w:rsidP="00B52A06">
      <w:pPr>
        <w:numPr>
          <w:ilvl w:val="0"/>
          <w:numId w:val="13"/>
        </w:numPr>
        <w:tabs>
          <w:tab w:val="clear" w:pos="1620"/>
          <w:tab w:val="num" w:pos="1800"/>
          <w:tab w:val="num" w:pos="2520"/>
        </w:tabs>
        <w:spacing w:after="0" w:line="240" w:lineRule="exact"/>
        <w:ind w:left="1800"/>
        <w:jc w:val="both"/>
        <w:rPr>
          <w:rFonts w:cstheme="minorHAnsi"/>
        </w:rPr>
      </w:pPr>
      <w:r w:rsidRPr="002B0074">
        <w:rPr>
          <w:rFonts w:cstheme="minorHAnsi"/>
        </w:rPr>
        <w:t>Use by the Contractor of its own funds to pay claims, pending receipt of remittances under this contract, for the fee for services plan.</w:t>
      </w:r>
    </w:p>
    <w:p w14:paraId="66EB88BA" w14:textId="77777777" w:rsidR="00B52A06" w:rsidRPr="002B0074" w:rsidRDefault="00B52A06" w:rsidP="00B52A06">
      <w:pPr>
        <w:numPr>
          <w:ilvl w:val="0"/>
          <w:numId w:val="13"/>
        </w:numPr>
        <w:tabs>
          <w:tab w:val="clear" w:pos="1620"/>
          <w:tab w:val="num" w:pos="1800"/>
          <w:tab w:val="num" w:pos="2520"/>
        </w:tabs>
        <w:spacing w:after="0" w:line="240" w:lineRule="exact"/>
        <w:ind w:left="1800"/>
        <w:jc w:val="both"/>
        <w:rPr>
          <w:rFonts w:cstheme="minorHAnsi"/>
        </w:rPr>
      </w:pPr>
      <w:r w:rsidRPr="002B0074">
        <w:rPr>
          <w:rFonts w:cstheme="minorHAnsi"/>
        </w:rPr>
        <w:t>Demonstrate application of accounting principles and claims cost controls that prevent loss of funds, abuse, fraud, and recovery of lost dollars.</w:t>
      </w:r>
    </w:p>
    <w:p w14:paraId="74E946B9" w14:textId="77777777" w:rsidR="00B52A06" w:rsidRPr="002B0074" w:rsidRDefault="00B52A06" w:rsidP="00B52A06">
      <w:pPr>
        <w:tabs>
          <w:tab w:val="num" w:pos="2520"/>
        </w:tabs>
        <w:spacing w:line="240" w:lineRule="exact"/>
        <w:ind w:left="2520" w:hanging="360"/>
        <w:jc w:val="both"/>
        <w:rPr>
          <w:rFonts w:cstheme="minorHAnsi"/>
          <w:b/>
        </w:rPr>
      </w:pPr>
    </w:p>
    <w:p w14:paraId="344B0A6A" w14:textId="77777777" w:rsidR="00B52A06" w:rsidRPr="002B0074" w:rsidRDefault="00B52A06" w:rsidP="00B52A06">
      <w:pPr>
        <w:spacing w:line="240" w:lineRule="exact"/>
        <w:ind w:left="720" w:firstLine="720"/>
        <w:jc w:val="both"/>
        <w:outlineLvl w:val="0"/>
        <w:rPr>
          <w:rFonts w:cstheme="minorHAnsi"/>
          <w:u w:val="single"/>
        </w:rPr>
      </w:pPr>
      <w:r w:rsidRPr="002B0074">
        <w:rPr>
          <w:rFonts w:cstheme="minorHAnsi"/>
          <w:u w:val="single"/>
        </w:rPr>
        <w:t xml:space="preserve">Managed Mental Health Care Administrative Services </w:t>
      </w:r>
    </w:p>
    <w:p w14:paraId="3DDB4ADE" w14:textId="77777777" w:rsidR="00B52A06" w:rsidRPr="002B0074" w:rsidRDefault="00B52A06" w:rsidP="00B52A06">
      <w:pPr>
        <w:numPr>
          <w:ilvl w:val="0"/>
          <w:numId w:val="15"/>
        </w:numPr>
        <w:tabs>
          <w:tab w:val="clear" w:pos="1800"/>
          <w:tab w:val="num" w:pos="2520"/>
        </w:tabs>
        <w:spacing w:after="0" w:line="240" w:lineRule="exact"/>
        <w:jc w:val="both"/>
        <w:rPr>
          <w:rFonts w:cstheme="minorHAnsi"/>
        </w:rPr>
      </w:pPr>
      <w:r w:rsidRPr="002B0074">
        <w:rPr>
          <w:rFonts w:cstheme="minorHAnsi"/>
        </w:rPr>
        <w:t>Inpatient and Outpatient Case Management for mental health and substance abuse;</w:t>
      </w:r>
    </w:p>
    <w:p w14:paraId="20D3EFA1" w14:textId="77777777" w:rsidR="00B52A06" w:rsidRPr="002B0074" w:rsidRDefault="00B52A06" w:rsidP="00B52A06">
      <w:pPr>
        <w:numPr>
          <w:ilvl w:val="0"/>
          <w:numId w:val="15"/>
        </w:numPr>
        <w:tabs>
          <w:tab w:val="clear" w:pos="1800"/>
          <w:tab w:val="num" w:pos="2520"/>
        </w:tabs>
        <w:spacing w:after="0" w:line="240" w:lineRule="exact"/>
        <w:jc w:val="both"/>
        <w:rPr>
          <w:rFonts w:cstheme="minorHAnsi"/>
        </w:rPr>
      </w:pPr>
      <w:r w:rsidRPr="002B0074">
        <w:rPr>
          <w:rFonts w:cstheme="minorHAnsi"/>
        </w:rPr>
        <w:t>Catastrophic (Individual) Case Management;</w:t>
      </w:r>
    </w:p>
    <w:p w14:paraId="7D9CCA2D" w14:textId="77777777" w:rsidR="00B52A06" w:rsidRPr="002B0074" w:rsidRDefault="00B52A06" w:rsidP="00B52A06">
      <w:pPr>
        <w:numPr>
          <w:ilvl w:val="0"/>
          <w:numId w:val="15"/>
        </w:numPr>
        <w:tabs>
          <w:tab w:val="clear" w:pos="1800"/>
          <w:tab w:val="num" w:pos="2520"/>
        </w:tabs>
        <w:spacing w:after="0" w:line="240" w:lineRule="exact"/>
        <w:jc w:val="both"/>
        <w:rPr>
          <w:rFonts w:cstheme="minorHAnsi"/>
        </w:rPr>
      </w:pPr>
      <w:r w:rsidRPr="002B0074">
        <w:rPr>
          <w:rFonts w:cstheme="minorHAnsi"/>
        </w:rPr>
        <w:t>Network Development and management Services;</w:t>
      </w:r>
    </w:p>
    <w:p w14:paraId="030526A0" w14:textId="77777777" w:rsidR="00B52A06" w:rsidRPr="002B0074" w:rsidRDefault="00B52A06" w:rsidP="00B52A06">
      <w:pPr>
        <w:numPr>
          <w:ilvl w:val="0"/>
          <w:numId w:val="15"/>
        </w:numPr>
        <w:tabs>
          <w:tab w:val="clear" w:pos="1800"/>
          <w:tab w:val="num" w:pos="2520"/>
        </w:tabs>
        <w:spacing w:after="0" w:line="240" w:lineRule="exact"/>
        <w:jc w:val="both"/>
        <w:rPr>
          <w:rFonts w:cstheme="minorHAnsi"/>
        </w:rPr>
      </w:pPr>
      <w:r w:rsidRPr="002B0074">
        <w:rPr>
          <w:rFonts w:cstheme="minorHAnsi"/>
        </w:rPr>
        <w:t>Full continuum of treatment services;</w:t>
      </w:r>
    </w:p>
    <w:p w14:paraId="77A7686B" w14:textId="77777777" w:rsidR="00B52A06" w:rsidRPr="00D2794B" w:rsidRDefault="00B52A06" w:rsidP="00B52A06">
      <w:pPr>
        <w:pStyle w:val="ListParagraph"/>
        <w:numPr>
          <w:ilvl w:val="1"/>
          <w:numId w:val="16"/>
        </w:numPr>
        <w:spacing w:line="240" w:lineRule="exact"/>
        <w:ind w:left="2160"/>
        <w:jc w:val="both"/>
        <w:rPr>
          <w:rFonts w:cstheme="minorHAnsi"/>
        </w:rPr>
      </w:pPr>
      <w:r w:rsidRPr="00D2794B">
        <w:rPr>
          <w:rFonts w:cstheme="minorHAnsi"/>
        </w:rPr>
        <w:t>Individual and group outpatient mental health treatment;</w:t>
      </w:r>
    </w:p>
    <w:p w14:paraId="6C5DB5B9" w14:textId="77777777" w:rsidR="00B52A06" w:rsidRPr="00D2794B" w:rsidRDefault="00B52A06" w:rsidP="00B52A06">
      <w:pPr>
        <w:pStyle w:val="ListParagraph"/>
        <w:numPr>
          <w:ilvl w:val="1"/>
          <w:numId w:val="16"/>
        </w:numPr>
        <w:spacing w:line="240" w:lineRule="exact"/>
        <w:ind w:left="2160"/>
        <w:jc w:val="both"/>
        <w:rPr>
          <w:rFonts w:cstheme="minorHAnsi"/>
        </w:rPr>
      </w:pPr>
      <w:r w:rsidRPr="00D2794B">
        <w:rPr>
          <w:rFonts w:cstheme="minorHAnsi"/>
        </w:rPr>
        <w:t>Individual and group outpatient chemical dependency treatment;</w:t>
      </w:r>
    </w:p>
    <w:p w14:paraId="62117DDB" w14:textId="77777777" w:rsidR="00B52A06" w:rsidRPr="00D2794B" w:rsidRDefault="00B52A06" w:rsidP="00B52A06">
      <w:pPr>
        <w:pStyle w:val="ListParagraph"/>
        <w:numPr>
          <w:ilvl w:val="1"/>
          <w:numId w:val="16"/>
        </w:numPr>
        <w:spacing w:line="240" w:lineRule="exact"/>
        <w:ind w:left="2160"/>
        <w:jc w:val="both"/>
        <w:rPr>
          <w:rFonts w:cstheme="minorHAnsi"/>
        </w:rPr>
      </w:pPr>
      <w:r w:rsidRPr="00D2794B">
        <w:rPr>
          <w:rFonts w:cstheme="minorHAnsi"/>
        </w:rPr>
        <w:t>Intensive outpatient treatment;</w:t>
      </w:r>
    </w:p>
    <w:p w14:paraId="541619F1" w14:textId="77777777" w:rsidR="00B52A06" w:rsidRPr="00D2794B" w:rsidRDefault="00B52A06" w:rsidP="00B52A06">
      <w:pPr>
        <w:pStyle w:val="ListParagraph"/>
        <w:numPr>
          <w:ilvl w:val="1"/>
          <w:numId w:val="16"/>
        </w:numPr>
        <w:spacing w:line="240" w:lineRule="exact"/>
        <w:ind w:left="2160"/>
        <w:jc w:val="both"/>
        <w:rPr>
          <w:rFonts w:cstheme="minorHAnsi"/>
        </w:rPr>
      </w:pPr>
      <w:r w:rsidRPr="00D2794B">
        <w:rPr>
          <w:rFonts w:cstheme="minorHAnsi"/>
        </w:rPr>
        <w:t>Partial hospitalization and day and night treatment programs;</w:t>
      </w:r>
    </w:p>
    <w:p w14:paraId="6EEE1527" w14:textId="77777777" w:rsidR="00B52A06" w:rsidRPr="00D2794B" w:rsidRDefault="00B52A06" w:rsidP="00B52A06">
      <w:pPr>
        <w:pStyle w:val="ListParagraph"/>
        <w:numPr>
          <w:ilvl w:val="1"/>
          <w:numId w:val="16"/>
        </w:numPr>
        <w:spacing w:line="240" w:lineRule="exact"/>
        <w:ind w:left="2160"/>
        <w:jc w:val="both"/>
        <w:rPr>
          <w:rFonts w:cstheme="minorHAnsi"/>
        </w:rPr>
      </w:pPr>
      <w:r w:rsidRPr="00D2794B">
        <w:rPr>
          <w:rFonts w:cstheme="minorHAnsi"/>
        </w:rPr>
        <w:t>Residential care;</w:t>
      </w:r>
    </w:p>
    <w:p w14:paraId="3EAE7ADF" w14:textId="77777777" w:rsidR="00B52A06" w:rsidRPr="00D2794B" w:rsidRDefault="00B52A06" w:rsidP="00B52A06">
      <w:pPr>
        <w:pStyle w:val="ListParagraph"/>
        <w:numPr>
          <w:ilvl w:val="1"/>
          <w:numId w:val="16"/>
        </w:numPr>
        <w:spacing w:line="240" w:lineRule="exact"/>
        <w:ind w:left="2160"/>
        <w:jc w:val="both"/>
        <w:rPr>
          <w:rFonts w:cstheme="minorHAnsi"/>
        </w:rPr>
      </w:pPr>
      <w:r w:rsidRPr="00D2794B">
        <w:rPr>
          <w:rFonts w:cstheme="minorHAnsi"/>
        </w:rPr>
        <w:t>Inpatient mental health and chemical dependency treatment;</w:t>
      </w:r>
    </w:p>
    <w:p w14:paraId="46AC80AC" w14:textId="77777777" w:rsidR="00B52A06" w:rsidRPr="00D2794B" w:rsidRDefault="00B52A06" w:rsidP="00B52A06">
      <w:pPr>
        <w:pStyle w:val="ListParagraph"/>
        <w:numPr>
          <w:ilvl w:val="1"/>
          <w:numId w:val="16"/>
        </w:numPr>
        <w:spacing w:after="0" w:line="240" w:lineRule="exact"/>
        <w:ind w:left="2160"/>
        <w:jc w:val="both"/>
        <w:rPr>
          <w:rFonts w:cstheme="minorHAnsi"/>
        </w:rPr>
      </w:pPr>
      <w:r w:rsidRPr="00D2794B">
        <w:rPr>
          <w:rFonts w:cstheme="minorHAnsi"/>
        </w:rPr>
        <w:t>Other treatment modalities, as appropriate;</w:t>
      </w:r>
    </w:p>
    <w:p w14:paraId="62D12125" w14:textId="77777777" w:rsidR="00B52A06" w:rsidRPr="002B0074" w:rsidRDefault="00B52A06" w:rsidP="00B52A06">
      <w:pPr>
        <w:pStyle w:val="Level2"/>
        <w:widowControl/>
        <w:numPr>
          <w:ilvl w:val="0"/>
          <w:numId w:val="15"/>
        </w:numPr>
        <w:tabs>
          <w:tab w:val="clear" w:pos="1800"/>
          <w:tab w:val="num" w:pos="2520"/>
        </w:tabs>
        <w:spacing w:line="240" w:lineRule="exact"/>
        <w:jc w:val="both"/>
        <w:outlineLvl w:val="9"/>
        <w:rPr>
          <w:rFonts w:asciiTheme="minorHAnsi" w:hAnsiTheme="minorHAnsi" w:cstheme="minorHAnsi"/>
          <w:snapToGrid/>
          <w:sz w:val="22"/>
          <w:szCs w:val="22"/>
        </w:rPr>
      </w:pPr>
      <w:r w:rsidRPr="002B0074">
        <w:rPr>
          <w:rFonts w:asciiTheme="minorHAnsi" w:hAnsiTheme="minorHAnsi" w:cstheme="minorHAnsi"/>
          <w:snapToGrid/>
          <w:sz w:val="22"/>
          <w:szCs w:val="22"/>
        </w:rPr>
        <w:t>Coordination of care with the Employee Assistance Program (EAP);</w:t>
      </w:r>
    </w:p>
    <w:p w14:paraId="0BF18068" w14:textId="14B3399D" w:rsidR="00B52A06" w:rsidRPr="002B0074" w:rsidRDefault="00B52A06" w:rsidP="00B52A06">
      <w:pPr>
        <w:pStyle w:val="Level2"/>
        <w:widowControl/>
        <w:numPr>
          <w:ilvl w:val="0"/>
          <w:numId w:val="15"/>
        </w:numPr>
        <w:spacing w:line="240" w:lineRule="exact"/>
        <w:jc w:val="both"/>
        <w:outlineLvl w:val="9"/>
        <w:rPr>
          <w:rFonts w:asciiTheme="minorHAnsi" w:hAnsiTheme="minorHAnsi" w:cstheme="minorHAnsi"/>
          <w:snapToGrid/>
          <w:sz w:val="22"/>
          <w:szCs w:val="22"/>
        </w:rPr>
      </w:pPr>
      <w:r w:rsidRPr="002B0074">
        <w:rPr>
          <w:rFonts w:asciiTheme="minorHAnsi" w:hAnsiTheme="minorHAnsi" w:cstheme="minorHAnsi"/>
          <w:snapToGrid/>
          <w:sz w:val="22"/>
          <w:szCs w:val="22"/>
        </w:rPr>
        <w:t xml:space="preserve">Intensive chemical dependency after care/follow up </w:t>
      </w:r>
      <w:del w:id="71" w:author="Kluge, Shauna" w:date="2021-02-26T10:32:00Z">
        <w:r w:rsidRPr="00D2794B" w:rsidDel="00436B3A">
          <w:rPr>
            <w:rFonts w:asciiTheme="minorHAnsi" w:hAnsiTheme="minorHAnsi" w:cstheme="minorHAnsi"/>
            <w:strike/>
            <w:snapToGrid/>
            <w:sz w:val="22"/>
            <w:szCs w:val="22"/>
          </w:rPr>
          <w:delText>(coordinate through the EAP</w:delText>
        </w:r>
        <w:r w:rsidRPr="002B0074" w:rsidDel="00436B3A">
          <w:rPr>
            <w:rFonts w:asciiTheme="minorHAnsi" w:hAnsiTheme="minorHAnsi" w:cstheme="minorHAnsi"/>
            <w:snapToGrid/>
            <w:sz w:val="22"/>
            <w:szCs w:val="22"/>
          </w:rPr>
          <w:delText>)</w:delText>
        </w:r>
      </w:del>
      <w:r w:rsidRPr="002B0074">
        <w:rPr>
          <w:rFonts w:asciiTheme="minorHAnsi" w:hAnsiTheme="minorHAnsi" w:cstheme="minorHAnsi"/>
          <w:snapToGrid/>
          <w:sz w:val="22"/>
          <w:szCs w:val="22"/>
        </w:rPr>
        <w:t>;</w:t>
      </w:r>
    </w:p>
    <w:p w14:paraId="4AD7C1D7" w14:textId="42C16231" w:rsidR="00B52A06" w:rsidRPr="002B0074" w:rsidRDefault="00B52A06" w:rsidP="00B52A06">
      <w:pPr>
        <w:pStyle w:val="Level2"/>
        <w:widowControl/>
        <w:numPr>
          <w:ilvl w:val="0"/>
          <w:numId w:val="15"/>
        </w:numPr>
        <w:spacing w:line="240" w:lineRule="exact"/>
        <w:jc w:val="both"/>
        <w:outlineLvl w:val="9"/>
        <w:rPr>
          <w:rFonts w:asciiTheme="minorHAnsi" w:hAnsiTheme="minorHAnsi" w:cstheme="minorHAnsi"/>
          <w:snapToGrid/>
          <w:sz w:val="22"/>
          <w:szCs w:val="22"/>
        </w:rPr>
      </w:pPr>
      <w:r w:rsidRPr="002B0074">
        <w:rPr>
          <w:rFonts w:asciiTheme="minorHAnsi" w:hAnsiTheme="minorHAnsi" w:cstheme="minorHAnsi"/>
          <w:snapToGrid/>
          <w:sz w:val="22"/>
          <w:szCs w:val="22"/>
        </w:rPr>
        <w:t>Eligibility and COB coordination with the PBM</w:t>
      </w:r>
      <w:del w:id="72" w:author="Kluge, Shauna" w:date="2021-02-26T10:36:00Z">
        <w:r w:rsidRPr="002B0074" w:rsidDel="00436B3A">
          <w:rPr>
            <w:rFonts w:asciiTheme="minorHAnsi" w:hAnsiTheme="minorHAnsi" w:cstheme="minorHAnsi"/>
            <w:snapToGrid/>
            <w:sz w:val="22"/>
            <w:szCs w:val="22"/>
          </w:rPr>
          <w:delText>;</w:delText>
        </w:r>
      </w:del>
      <w:ins w:id="73" w:author="Kluge, Shauna" w:date="2021-02-26T10:36:00Z">
        <w:r w:rsidR="00436B3A">
          <w:rPr>
            <w:rFonts w:asciiTheme="minorHAnsi" w:hAnsiTheme="minorHAnsi" w:cstheme="minorHAnsi"/>
            <w:snapToGrid/>
            <w:sz w:val="22"/>
            <w:szCs w:val="22"/>
          </w:rPr>
          <w:t>.</w:t>
        </w:r>
      </w:ins>
    </w:p>
    <w:p w14:paraId="52342773" w14:textId="77777777" w:rsidR="00B52A06" w:rsidRPr="002B0074" w:rsidRDefault="00B52A06" w:rsidP="00B52A06">
      <w:pPr>
        <w:pStyle w:val="Footer"/>
        <w:tabs>
          <w:tab w:val="num" w:pos="2160"/>
        </w:tabs>
        <w:spacing w:line="240" w:lineRule="exact"/>
        <w:ind w:left="2160" w:hanging="360"/>
        <w:jc w:val="both"/>
        <w:rPr>
          <w:rFonts w:cstheme="minorHAnsi"/>
        </w:rPr>
      </w:pPr>
    </w:p>
    <w:p w14:paraId="35DA5885" w14:textId="77777777" w:rsidR="00B52A06" w:rsidRPr="002B0074" w:rsidRDefault="00B52A06" w:rsidP="00B52A06">
      <w:pPr>
        <w:pStyle w:val="Level2"/>
        <w:widowControl/>
        <w:numPr>
          <w:ilvl w:val="0"/>
          <w:numId w:val="0"/>
        </w:numPr>
        <w:spacing w:line="240" w:lineRule="exact"/>
        <w:ind w:left="3240" w:hanging="720"/>
        <w:jc w:val="both"/>
        <w:outlineLvl w:val="9"/>
        <w:rPr>
          <w:rFonts w:asciiTheme="minorHAnsi" w:hAnsiTheme="minorHAnsi" w:cstheme="minorHAnsi"/>
          <w:sz w:val="22"/>
          <w:szCs w:val="22"/>
        </w:rPr>
      </w:pPr>
    </w:p>
    <w:p w14:paraId="1482B5D1" w14:textId="77777777" w:rsidR="00B52A06" w:rsidRPr="002B0074" w:rsidRDefault="00B52A06" w:rsidP="00B52A06">
      <w:pPr>
        <w:jc w:val="both"/>
        <w:outlineLvl w:val="0"/>
        <w:rPr>
          <w:rFonts w:cstheme="minorHAnsi"/>
          <w:u w:val="single"/>
        </w:rPr>
      </w:pPr>
      <w:r w:rsidRPr="002B0074">
        <w:rPr>
          <w:rFonts w:cstheme="minorHAnsi"/>
        </w:rPr>
        <w:tab/>
      </w:r>
      <w:r w:rsidRPr="002B0074">
        <w:rPr>
          <w:rFonts w:cstheme="minorHAnsi"/>
        </w:rPr>
        <w:tab/>
      </w:r>
      <w:r w:rsidRPr="002B0074">
        <w:rPr>
          <w:rFonts w:cstheme="minorHAnsi"/>
          <w:u w:val="single"/>
        </w:rPr>
        <w:t>Prescription Drug Program</w:t>
      </w:r>
    </w:p>
    <w:p w14:paraId="7585E20C" w14:textId="77777777" w:rsidR="00B52A06" w:rsidRPr="00AB793E" w:rsidRDefault="00B52A06" w:rsidP="00B52A06">
      <w:pPr>
        <w:pStyle w:val="ListParagraph"/>
        <w:numPr>
          <w:ilvl w:val="0"/>
          <w:numId w:val="6"/>
        </w:numPr>
        <w:spacing w:line="240" w:lineRule="exact"/>
        <w:jc w:val="both"/>
        <w:rPr>
          <w:rFonts w:cstheme="minorHAnsi"/>
        </w:rPr>
      </w:pPr>
      <w:r w:rsidRPr="00AB793E">
        <w:rPr>
          <w:rFonts w:cstheme="minorHAnsi"/>
        </w:rPr>
        <w:t xml:space="preserve">For the benefit of the enrollees and the State, coordinate with the carve-out Pharmacy Benefits Manager. These duties include activities such as: </w:t>
      </w:r>
    </w:p>
    <w:p w14:paraId="2C3DDF5F" w14:textId="77777777" w:rsidR="00B52A06" w:rsidRDefault="00B52A06" w:rsidP="00B52A06">
      <w:pPr>
        <w:pStyle w:val="ListParagraph"/>
        <w:spacing w:after="0" w:line="240" w:lineRule="exact"/>
        <w:ind w:left="2160" w:hanging="360"/>
        <w:jc w:val="both"/>
        <w:rPr>
          <w:rFonts w:cstheme="minorHAnsi"/>
        </w:rPr>
      </w:pPr>
      <w:r>
        <w:rPr>
          <w:rFonts w:cstheme="minorHAnsi"/>
        </w:rPr>
        <w:t xml:space="preserve">(i) </w:t>
      </w:r>
      <w:r w:rsidRPr="00D2794B">
        <w:rPr>
          <w:rFonts w:cstheme="minorHAnsi"/>
        </w:rPr>
        <w:t xml:space="preserve">Providing the state’s Pharmacy Benefit Manager with up-to-date </w:t>
      </w:r>
      <w:r>
        <w:rPr>
          <w:rFonts w:cstheme="minorHAnsi"/>
        </w:rPr>
        <w:t xml:space="preserve">(daily at a minimum) </w:t>
      </w:r>
      <w:r w:rsidRPr="00D2794B">
        <w:rPr>
          <w:rFonts w:cstheme="minorHAnsi"/>
        </w:rPr>
        <w:t>eligibility data that includes coordination of benefit information;</w:t>
      </w:r>
    </w:p>
    <w:p w14:paraId="5CAF0079" w14:textId="77777777" w:rsidR="00B52A06" w:rsidRDefault="00B52A06" w:rsidP="00B52A06">
      <w:pPr>
        <w:spacing w:after="0" w:line="240" w:lineRule="exact"/>
        <w:ind w:left="2160" w:hanging="360"/>
        <w:jc w:val="both"/>
        <w:rPr>
          <w:rFonts w:cstheme="minorHAnsi"/>
        </w:rPr>
      </w:pPr>
      <w:r>
        <w:rPr>
          <w:rFonts w:cstheme="minorHAnsi"/>
        </w:rPr>
        <w:t>(ii) Receiving prescription drug claims and accumulator data feeds and accurately administering accumulators for the State’s health plan participants;</w:t>
      </w:r>
    </w:p>
    <w:p w14:paraId="40B20E4E" w14:textId="77777777" w:rsidR="00B52A06" w:rsidRDefault="00B52A06" w:rsidP="00B52A06">
      <w:pPr>
        <w:spacing w:after="0" w:line="240" w:lineRule="exact"/>
        <w:ind w:left="2160" w:hanging="360"/>
        <w:jc w:val="both"/>
        <w:rPr>
          <w:rFonts w:cstheme="minorHAnsi"/>
        </w:rPr>
      </w:pPr>
      <w:r>
        <w:rPr>
          <w:rFonts w:cstheme="minorHAnsi"/>
        </w:rPr>
        <w:t>(iii) Including the Pharmacy Benefit Manager name and customer service number on the member’s medical ID card.</w:t>
      </w:r>
    </w:p>
    <w:p w14:paraId="09DB92D7" w14:textId="77777777" w:rsidR="00B52A06" w:rsidRPr="002B0074" w:rsidRDefault="00B52A06" w:rsidP="00B52A06">
      <w:pPr>
        <w:spacing w:after="0" w:line="240" w:lineRule="exact"/>
        <w:ind w:left="1800" w:hanging="360"/>
        <w:jc w:val="both"/>
        <w:rPr>
          <w:rFonts w:cstheme="minorHAnsi"/>
        </w:rPr>
      </w:pPr>
      <w:r>
        <w:rPr>
          <w:rFonts w:cstheme="minorHAnsi"/>
        </w:rPr>
        <w:t>(B)</w:t>
      </w:r>
      <w:r>
        <w:rPr>
          <w:rFonts w:cstheme="minorHAnsi"/>
        </w:rPr>
        <w:tab/>
        <w:t>Pass through to the State 100% of rebates received from pharmaceutical manufacturers for claims for prescription drugs administered by Contractor and covered under the medical benefit portion of the Plan(s) (“Medical Drug Rebates”).</w:t>
      </w:r>
    </w:p>
    <w:p w14:paraId="479D070A" w14:textId="77777777" w:rsidR="00B52A06" w:rsidRPr="002B0074" w:rsidRDefault="00B52A06" w:rsidP="00B52A06">
      <w:pPr>
        <w:jc w:val="both"/>
        <w:rPr>
          <w:rFonts w:cstheme="minorHAnsi"/>
        </w:rPr>
      </w:pPr>
    </w:p>
    <w:p w14:paraId="6E23E8AA" w14:textId="77777777" w:rsidR="00B52A06" w:rsidRPr="00D2794B" w:rsidRDefault="00B52A06" w:rsidP="00B52A06">
      <w:pPr>
        <w:spacing w:line="240" w:lineRule="exact"/>
        <w:jc w:val="both"/>
        <w:outlineLvl w:val="0"/>
        <w:rPr>
          <w:rFonts w:cstheme="minorHAnsi"/>
          <w:u w:val="single"/>
        </w:rPr>
      </w:pPr>
      <w:r w:rsidRPr="002B0074">
        <w:rPr>
          <w:rFonts w:cstheme="minorHAnsi"/>
          <w:b/>
        </w:rPr>
        <w:tab/>
      </w:r>
      <w:r w:rsidRPr="002B0074">
        <w:rPr>
          <w:rFonts w:cstheme="minorHAnsi"/>
          <w:b/>
        </w:rPr>
        <w:tab/>
      </w:r>
      <w:r w:rsidRPr="1E06CB78">
        <w:rPr>
          <w:u w:val="single"/>
        </w:rPr>
        <w:t xml:space="preserve">Integrated Care and Data Management </w:t>
      </w:r>
    </w:p>
    <w:p w14:paraId="72A1C062" w14:textId="77777777" w:rsidR="00B52A06" w:rsidRDefault="00B52A06" w:rsidP="00B52A06">
      <w:pPr>
        <w:numPr>
          <w:ilvl w:val="0"/>
          <w:numId w:val="17"/>
        </w:numPr>
        <w:spacing w:after="0" w:line="240" w:lineRule="exact"/>
        <w:jc w:val="both"/>
      </w:pPr>
      <w:r>
        <w:t>Safeguard data in motion and at rest consistent with industry standards and all applicable laws and regulations;</w:t>
      </w:r>
    </w:p>
    <w:p w14:paraId="425E6EE8" w14:textId="77777777" w:rsidR="00B52A06" w:rsidRPr="002B0074" w:rsidRDefault="00B52A06" w:rsidP="00B52A06">
      <w:pPr>
        <w:numPr>
          <w:ilvl w:val="0"/>
          <w:numId w:val="17"/>
        </w:numPr>
        <w:tabs>
          <w:tab w:val="clear" w:pos="1800"/>
        </w:tabs>
        <w:spacing w:after="0" w:line="240" w:lineRule="exact"/>
        <w:jc w:val="both"/>
      </w:pPr>
      <w:r>
        <w:t>Exchange data as needed for care coordination and plan administration with Pharmacy Benefits Manager, Employee Assistance Program, Dental Plan Manager, Vision Plan Manager, Population Health Manager, Worker’s Compensation program, Disability program, and cafeteria plan administrator;</w:t>
      </w:r>
    </w:p>
    <w:p w14:paraId="3BD18523" w14:textId="77777777" w:rsidR="00B52A06" w:rsidRPr="002B0074" w:rsidRDefault="00B52A06" w:rsidP="00B52A06">
      <w:pPr>
        <w:numPr>
          <w:ilvl w:val="0"/>
          <w:numId w:val="17"/>
        </w:numPr>
        <w:tabs>
          <w:tab w:val="clear" w:pos="1800"/>
        </w:tabs>
        <w:spacing w:after="0" w:line="240" w:lineRule="exact"/>
        <w:jc w:val="both"/>
      </w:pPr>
      <w:r>
        <w:t>Electronically accept and integrate  claim information as needed for care coordination and plan administration from , Pharmacy Benefits Manager, Dental Plan Manager, Vision Plan Manager, Population Health Manager, Worker’s Compensation program, Disability program, and Employee Assistance program;</w:t>
      </w:r>
    </w:p>
    <w:p w14:paraId="6FED54CC" w14:textId="77777777" w:rsidR="00B52A06" w:rsidRPr="002B0074" w:rsidRDefault="00B52A06" w:rsidP="00B52A06">
      <w:pPr>
        <w:numPr>
          <w:ilvl w:val="0"/>
          <w:numId w:val="17"/>
        </w:numPr>
        <w:tabs>
          <w:tab w:val="clear" w:pos="1800"/>
        </w:tabs>
        <w:spacing w:after="0" w:line="240" w:lineRule="exact"/>
        <w:jc w:val="both"/>
      </w:pPr>
      <w:r>
        <w:t>Apply a quantifiable predictive model to member records to assess risk;</w:t>
      </w:r>
    </w:p>
    <w:p w14:paraId="7EDB0214" w14:textId="77777777" w:rsidR="00B52A06" w:rsidRPr="002B0074" w:rsidRDefault="00B52A06" w:rsidP="00B52A06">
      <w:pPr>
        <w:numPr>
          <w:ilvl w:val="0"/>
          <w:numId w:val="17"/>
        </w:numPr>
        <w:tabs>
          <w:tab w:val="clear" w:pos="1800"/>
        </w:tabs>
        <w:spacing w:after="0" w:line="240" w:lineRule="exact"/>
        <w:jc w:val="both"/>
      </w:pPr>
      <w:r>
        <w:t>Use integrated data for identification of member specific disease conditions;</w:t>
      </w:r>
    </w:p>
    <w:p w14:paraId="32EBAFBA" w14:textId="77777777" w:rsidR="00B52A06" w:rsidRDefault="00B52A06" w:rsidP="00B52A06">
      <w:pPr>
        <w:numPr>
          <w:ilvl w:val="0"/>
          <w:numId w:val="17"/>
        </w:numPr>
        <w:spacing w:after="0" w:line="240" w:lineRule="exact"/>
        <w:jc w:val="both"/>
      </w:pPr>
      <w:r>
        <w:t>Provide monthly data files to the State’s data warehouse vendor in a mutually agreed upon file format including:</w:t>
      </w:r>
    </w:p>
    <w:p w14:paraId="16C15328" w14:textId="77777777" w:rsidR="00B52A06" w:rsidRDefault="00B52A06" w:rsidP="00B52A06">
      <w:pPr>
        <w:numPr>
          <w:ilvl w:val="2"/>
          <w:numId w:val="24"/>
        </w:numPr>
        <w:spacing w:after="0" w:line="240" w:lineRule="exact"/>
        <w:ind w:hanging="360"/>
        <w:jc w:val="both"/>
      </w:pPr>
      <w:r>
        <w:t>Census data;</w:t>
      </w:r>
    </w:p>
    <w:p w14:paraId="119FDE2E" w14:textId="77777777" w:rsidR="00B52A06" w:rsidRDefault="00B52A06" w:rsidP="00B52A06">
      <w:pPr>
        <w:numPr>
          <w:ilvl w:val="2"/>
          <w:numId w:val="24"/>
        </w:numPr>
        <w:spacing w:after="0" w:line="240" w:lineRule="exact"/>
        <w:ind w:hanging="360"/>
        <w:jc w:val="both"/>
      </w:pPr>
      <w:r>
        <w:t>Claims data;</w:t>
      </w:r>
    </w:p>
    <w:p w14:paraId="3D1B4A7A" w14:textId="77777777" w:rsidR="00B52A06" w:rsidRDefault="00B52A06" w:rsidP="00B52A06">
      <w:pPr>
        <w:numPr>
          <w:ilvl w:val="2"/>
          <w:numId w:val="24"/>
        </w:numPr>
        <w:spacing w:after="0" w:line="240" w:lineRule="exact"/>
        <w:ind w:hanging="360"/>
        <w:jc w:val="both"/>
      </w:pPr>
      <w:r>
        <w:t>Clinical and disease management program participation;</w:t>
      </w:r>
    </w:p>
    <w:p w14:paraId="5B04F3E6" w14:textId="77777777" w:rsidR="00B52A06" w:rsidRDefault="00B52A06" w:rsidP="00B52A06">
      <w:pPr>
        <w:numPr>
          <w:ilvl w:val="2"/>
          <w:numId w:val="24"/>
        </w:numPr>
        <w:spacing w:after="0" w:line="240" w:lineRule="exact"/>
        <w:ind w:hanging="360"/>
        <w:jc w:val="both"/>
      </w:pPr>
      <w:r>
        <w:t xml:space="preserve">Lab data; </w:t>
      </w:r>
    </w:p>
    <w:p w14:paraId="680DA6A1" w14:textId="77777777" w:rsidR="00B52A06" w:rsidRDefault="00B52A06" w:rsidP="00B52A06">
      <w:pPr>
        <w:spacing w:line="240" w:lineRule="exact"/>
        <w:ind w:left="2520"/>
        <w:jc w:val="both"/>
        <w:rPr>
          <w:rFonts w:cstheme="minorHAnsi"/>
        </w:rPr>
      </w:pPr>
    </w:p>
    <w:p w14:paraId="6EBE53CA" w14:textId="77777777" w:rsidR="00B52A06" w:rsidRPr="00B84D34" w:rsidRDefault="00B52A06" w:rsidP="00B52A06">
      <w:pPr>
        <w:spacing w:line="240" w:lineRule="exact"/>
        <w:ind w:left="1440"/>
        <w:jc w:val="both"/>
        <w:rPr>
          <w:rFonts w:cstheme="minorHAnsi"/>
          <w:u w:val="single"/>
        </w:rPr>
      </w:pPr>
      <w:r w:rsidRPr="00B84D34">
        <w:rPr>
          <w:rFonts w:cstheme="minorHAnsi"/>
          <w:u w:val="single"/>
        </w:rPr>
        <w:t>Disease Management</w:t>
      </w:r>
    </w:p>
    <w:p w14:paraId="16A15C67" w14:textId="77777777" w:rsidR="00B52A06" w:rsidRDefault="00B52A06" w:rsidP="00B52A06">
      <w:pPr>
        <w:pStyle w:val="ListParagraph"/>
        <w:numPr>
          <w:ilvl w:val="2"/>
          <w:numId w:val="16"/>
        </w:numPr>
        <w:spacing w:line="240" w:lineRule="exact"/>
        <w:ind w:left="1800"/>
        <w:jc w:val="both"/>
      </w:pPr>
      <w:r>
        <w:t>Offer disease management programs for high preva</w:t>
      </w:r>
      <w:r w:rsidRPr="615AB8E9">
        <w:t>lence disease states;</w:t>
      </w:r>
    </w:p>
    <w:p w14:paraId="4762A42C" w14:textId="77777777" w:rsidR="00B52A06" w:rsidRDefault="00B52A06" w:rsidP="00B52A06">
      <w:pPr>
        <w:pStyle w:val="ListParagraph"/>
        <w:numPr>
          <w:ilvl w:val="2"/>
          <w:numId w:val="16"/>
        </w:numPr>
        <w:spacing w:line="240" w:lineRule="exact"/>
        <w:ind w:left="1800"/>
        <w:jc w:val="both"/>
        <w:rPr>
          <w:rFonts w:eastAsiaTheme="minorEastAsia"/>
        </w:rPr>
      </w:pPr>
      <w:r w:rsidRPr="615AB8E9">
        <w:t>Establish evidence-based practice guidelines for those conditions that will be managed;</w:t>
      </w:r>
      <w:r>
        <w:t xml:space="preserve"> </w:t>
      </w:r>
    </w:p>
    <w:p w14:paraId="2E411423" w14:textId="77777777" w:rsidR="00B52A06" w:rsidRDefault="00B52A06" w:rsidP="00B52A06">
      <w:pPr>
        <w:pStyle w:val="ListParagraph"/>
        <w:numPr>
          <w:ilvl w:val="2"/>
          <w:numId w:val="16"/>
        </w:numPr>
        <w:spacing w:line="240" w:lineRule="exact"/>
        <w:ind w:left="1800"/>
        <w:jc w:val="both"/>
      </w:pPr>
      <w:r>
        <w:t xml:space="preserve">Outreach to members identified with targeted diseases for enrollment in the disease management program; </w:t>
      </w:r>
    </w:p>
    <w:p w14:paraId="11AE48A0" w14:textId="77777777" w:rsidR="00B52A06" w:rsidRDefault="00B52A06" w:rsidP="00B52A06">
      <w:pPr>
        <w:pStyle w:val="ListParagraph"/>
        <w:numPr>
          <w:ilvl w:val="2"/>
          <w:numId w:val="16"/>
        </w:numPr>
        <w:spacing w:line="240" w:lineRule="exact"/>
        <w:ind w:left="1800"/>
        <w:jc w:val="both"/>
      </w:pPr>
      <w:r w:rsidRPr="615AB8E9">
        <w:t>Provide patient specific care recommendations and care gaps notifications to the member and their physician;</w:t>
      </w:r>
    </w:p>
    <w:p w14:paraId="6624E7A8" w14:textId="77777777" w:rsidR="00B52A06" w:rsidRDefault="00B52A06" w:rsidP="00B52A06">
      <w:pPr>
        <w:pStyle w:val="ListParagraph"/>
        <w:numPr>
          <w:ilvl w:val="2"/>
          <w:numId w:val="16"/>
        </w:numPr>
        <w:spacing w:line="240" w:lineRule="exact"/>
        <w:ind w:left="1800"/>
        <w:jc w:val="both"/>
      </w:pPr>
      <w:r>
        <w:t xml:space="preserve">Provide education materials and disease-specific coaching to enrolled members; Measure outcomes including cost of care per unit risk, cost of care by setting, utilization by setting, medication adherence, and key clinical outcomes; </w:t>
      </w:r>
    </w:p>
    <w:p w14:paraId="30D80773" w14:textId="77777777" w:rsidR="00B52A06" w:rsidRPr="00A47E07" w:rsidRDefault="00B52A06" w:rsidP="00B52A06">
      <w:pPr>
        <w:pStyle w:val="ListParagraph"/>
        <w:numPr>
          <w:ilvl w:val="2"/>
          <w:numId w:val="16"/>
        </w:numPr>
        <w:spacing w:line="240" w:lineRule="exact"/>
        <w:ind w:left="1800"/>
        <w:jc w:val="both"/>
      </w:pPr>
      <w:r>
        <w:t>Provide enrollment, utilization and management reports to the State on a quarterly basis;</w:t>
      </w:r>
    </w:p>
    <w:p w14:paraId="6AA2A46F" w14:textId="77777777" w:rsidR="00B52A06" w:rsidRDefault="00B52A06" w:rsidP="00B52A06">
      <w:pPr>
        <w:pStyle w:val="ListParagraph"/>
        <w:numPr>
          <w:ilvl w:val="2"/>
          <w:numId w:val="16"/>
        </w:numPr>
        <w:spacing w:line="240" w:lineRule="exact"/>
        <w:ind w:left="1800"/>
        <w:jc w:val="both"/>
      </w:pPr>
      <w:r>
        <w:t>Provide outcomes reports to the State on an annual basis;</w:t>
      </w:r>
    </w:p>
    <w:p w14:paraId="7C8B3879" w14:textId="77777777" w:rsidR="00B52A06" w:rsidRPr="002B0074" w:rsidRDefault="00B52A06" w:rsidP="00B52A06">
      <w:pPr>
        <w:ind w:left="720" w:firstLine="720"/>
        <w:jc w:val="both"/>
        <w:outlineLvl w:val="0"/>
        <w:rPr>
          <w:rFonts w:cstheme="minorHAnsi"/>
          <w:u w:val="single"/>
        </w:rPr>
      </w:pPr>
      <w:r>
        <w:rPr>
          <w:rFonts w:cstheme="minorHAnsi"/>
          <w:u w:val="single"/>
        </w:rPr>
        <w:t>Federal Compliance</w:t>
      </w:r>
    </w:p>
    <w:p w14:paraId="0402675B" w14:textId="16581693" w:rsidR="00B52A06" w:rsidRPr="002B5FE9" w:rsidRDefault="00B52A06" w:rsidP="0028424D">
      <w:pPr>
        <w:pStyle w:val="BodyText"/>
        <w:numPr>
          <w:ilvl w:val="0"/>
          <w:numId w:val="18"/>
        </w:numPr>
        <w:jc w:val="both"/>
        <w:rPr>
          <w:rFonts w:asciiTheme="minorHAnsi" w:hAnsiTheme="minorHAnsi" w:cstheme="minorHAnsi"/>
        </w:rPr>
      </w:pPr>
      <w:del w:id="74" w:author="Kluge, Shauna" w:date="2021-02-26T10:38:00Z">
        <w:r w:rsidRPr="002B0074" w:rsidDel="00F9787F">
          <w:rPr>
            <w:rFonts w:asciiTheme="minorHAnsi" w:hAnsiTheme="minorHAnsi" w:cstheme="minorHAnsi"/>
          </w:rPr>
          <w:delText>Disclose plan data and financial information to government agencies and the public as required.</w:delText>
        </w:r>
      </w:del>
      <w:ins w:id="75" w:author="Kluge, Shauna" w:date="2021-02-26T10:38:00Z">
        <w:r w:rsidR="00F9787F">
          <w:rPr>
            <w:rFonts w:asciiTheme="minorHAnsi" w:hAnsiTheme="minorHAnsi" w:cstheme="minorHAnsi"/>
          </w:rPr>
          <w:t xml:space="preserve"> </w:t>
        </w:r>
        <w:r w:rsidR="00F9787F" w:rsidRPr="00F9787F">
          <w:rPr>
            <w:rFonts w:asciiTheme="minorHAnsi" w:hAnsiTheme="minorHAnsi" w:cstheme="minorHAnsi"/>
          </w:rPr>
          <w:t>Contractor agrees to comply with all applicable transparency rules and requirements.</w:t>
        </w:r>
      </w:ins>
      <w:r w:rsidRPr="002B0074">
        <w:rPr>
          <w:rFonts w:asciiTheme="minorHAnsi" w:hAnsiTheme="minorHAnsi" w:cstheme="minorHAnsi"/>
        </w:rPr>
        <w:t xml:space="preserve"> </w:t>
      </w:r>
    </w:p>
    <w:p w14:paraId="6B43C906" w14:textId="12BF5BFC" w:rsidR="00B52A06" w:rsidRPr="006A2890" w:rsidDel="00F9787F" w:rsidRDefault="00B52A06" w:rsidP="00F9787F">
      <w:pPr>
        <w:pStyle w:val="BodyText"/>
        <w:numPr>
          <w:ilvl w:val="1"/>
          <w:numId w:val="18"/>
        </w:numPr>
        <w:ind w:left="1800"/>
        <w:jc w:val="both"/>
        <w:rPr>
          <w:del w:id="76" w:author="Kluge, Shauna" w:date="2021-02-26T10:39:00Z"/>
          <w:rFonts w:asciiTheme="minorHAnsi" w:hAnsiTheme="minorHAnsi"/>
          <w:strike/>
        </w:rPr>
      </w:pPr>
      <w:del w:id="77" w:author="Kluge, Shauna" w:date="2021-02-26T10:39:00Z">
        <w:r w:rsidRPr="00F9787F" w:rsidDel="00F9787F">
          <w:rPr>
            <w:rFonts w:asciiTheme="minorHAnsi" w:hAnsiTheme="minorHAnsi"/>
          </w:rPr>
          <w:delText xml:space="preserve">Provide custom data extracts to the State to enable the State to comply with any mandated reporting requirements, for example PCORI and 1095-C tax forms. </w:delText>
        </w:r>
      </w:del>
    </w:p>
    <w:p w14:paraId="5656BFA5" w14:textId="6CEEA948" w:rsidR="006A2890" w:rsidRPr="00F9787F" w:rsidRDefault="006A2890" w:rsidP="490610CE">
      <w:pPr>
        <w:pStyle w:val="BodyText"/>
        <w:numPr>
          <w:ilvl w:val="1"/>
          <w:numId w:val="18"/>
        </w:numPr>
        <w:ind w:left="1800"/>
        <w:jc w:val="both"/>
        <w:rPr>
          <w:rFonts w:asciiTheme="minorHAnsi" w:hAnsiTheme="minorHAnsi"/>
          <w:strike/>
        </w:rPr>
      </w:pPr>
      <w:del w:id="78" w:author="Kluge, Shauna" w:date="2021-02-26T10:39:00Z">
        <w:r w:rsidRPr="490610CE" w:rsidDel="006A2890">
          <w:rPr>
            <w:rFonts w:asciiTheme="minorHAnsi" w:hAnsiTheme="minorHAnsi"/>
          </w:rPr>
          <w:delText>Contractor will disclose negotiated rates, allowed amounts, and other cost-sharing information to ensure the health plans’ compliance with the federal transparency-in-coverage rules.</w:delText>
        </w:r>
      </w:del>
    </w:p>
    <w:p w14:paraId="2283E983" w14:textId="77777777" w:rsidR="00B52A06" w:rsidRPr="002B0074" w:rsidRDefault="00B52A06" w:rsidP="00B52A06">
      <w:pPr>
        <w:pStyle w:val="BodyText"/>
        <w:ind w:left="2160"/>
        <w:jc w:val="both"/>
        <w:rPr>
          <w:rFonts w:asciiTheme="minorHAnsi" w:hAnsiTheme="minorHAnsi" w:cstheme="minorHAnsi"/>
        </w:rPr>
      </w:pPr>
    </w:p>
    <w:p w14:paraId="39A203A8" w14:textId="77777777" w:rsidR="00B52A06" w:rsidRDefault="00B52A06" w:rsidP="00B52A06">
      <w:pPr>
        <w:spacing w:line="240" w:lineRule="exact"/>
        <w:ind w:left="720" w:firstLine="720"/>
        <w:jc w:val="both"/>
        <w:rPr>
          <w:u w:val="single"/>
        </w:rPr>
      </w:pPr>
      <w:r w:rsidRPr="490610CE">
        <w:rPr>
          <w:u w:val="single"/>
        </w:rPr>
        <w:t>Transparency</w:t>
      </w:r>
    </w:p>
    <w:p w14:paraId="17731F4C" w14:textId="77777777" w:rsidR="00B52A06" w:rsidRPr="0014159A" w:rsidRDefault="00B52A06" w:rsidP="00B52A06">
      <w:pPr>
        <w:pStyle w:val="ListParagraph"/>
        <w:numPr>
          <w:ilvl w:val="2"/>
          <w:numId w:val="22"/>
        </w:numPr>
        <w:spacing w:after="0" w:line="240" w:lineRule="exact"/>
        <w:ind w:left="1800" w:hanging="360"/>
        <w:jc w:val="both"/>
        <w:rPr>
          <w:rFonts w:eastAsiaTheme="minorEastAsia"/>
        </w:rPr>
      </w:pPr>
      <w:r>
        <w:t>Make available a provider search tool that is customized to the State’s benefit plan design;</w:t>
      </w:r>
    </w:p>
    <w:p w14:paraId="3684633A" w14:textId="77777777" w:rsidR="00B52A06" w:rsidRDefault="00B52A06" w:rsidP="00B52A06">
      <w:pPr>
        <w:pStyle w:val="ListParagraph"/>
        <w:numPr>
          <w:ilvl w:val="2"/>
          <w:numId w:val="22"/>
        </w:numPr>
        <w:spacing w:after="0" w:line="240" w:lineRule="exact"/>
        <w:ind w:left="1800" w:hanging="360"/>
        <w:jc w:val="both"/>
        <w:rPr>
          <w:rFonts w:eastAsiaTheme="minorEastAsia"/>
        </w:rPr>
      </w:pPr>
      <w:r w:rsidRPr="39EFC95B">
        <w:t xml:space="preserve">Integrate a provider search tool within the member portal that includes network status and quality data; </w:t>
      </w:r>
    </w:p>
    <w:p w14:paraId="0FDF7FE4" w14:textId="77777777" w:rsidR="00B52A06" w:rsidRDefault="00B52A06" w:rsidP="00B52A06">
      <w:pPr>
        <w:pStyle w:val="ListParagraph"/>
        <w:numPr>
          <w:ilvl w:val="2"/>
          <w:numId w:val="22"/>
        </w:numPr>
        <w:spacing w:after="0" w:line="240" w:lineRule="exact"/>
        <w:ind w:left="1800" w:hanging="360"/>
        <w:jc w:val="both"/>
      </w:pPr>
      <w:r>
        <w:t xml:space="preserve">Provide a procedure specific search tool within the member portal that includes cost and quality data by provider; </w:t>
      </w:r>
    </w:p>
    <w:p w14:paraId="0C39FCD0" w14:textId="77777777" w:rsidR="00B52A06" w:rsidRDefault="00B52A06" w:rsidP="00B52A06">
      <w:pPr>
        <w:pStyle w:val="ListParagraph"/>
        <w:numPr>
          <w:ilvl w:val="2"/>
          <w:numId w:val="22"/>
        </w:numPr>
        <w:spacing w:after="0" w:line="240" w:lineRule="exact"/>
        <w:ind w:left="1800" w:hanging="360"/>
        <w:jc w:val="both"/>
      </w:pPr>
      <w:r>
        <w:t>Clearly designate all providers included in the State’s preferred provider tier within the provider search tool including any preferred providers</w:t>
      </w:r>
      <w:del w:id="79" w:author="Kluge, Shauna" w:date="2021-03-01T20:49:00Z">
        <w:r w:rsidDel="00B52A06">
          <w:delText xml:space="preserve"> included as a result of the State contracting with providers on a Direct Provider Pricing Arrangement</w:delText>
        </w:r>
      </w:del>
      <w:r>
        <w:t>.</w:t>
      </w:r>
    </w:p>
    <w:p w14:paraId="27A466C5" w14:textId="77777777" w:rsidR="00B52A06" w:rsidRDefault="00B52A06" w:rsidP="00B52A06">
      <w:pPr>
        <w:spacing w:after="0" w:line="240" w:lineRule="exact"/>
        <w:ind w:left="1980"/>
        <w:jc w:val="both"/>
      </w:pPr>
    </w:p>
    <w:p w14:paraId="690757AD" w14:textId="77777777" w:rsidR="00B52A06" w:rsidRDefault="00B52A06" w:rsidP="00B52A06">
      <w:pPr>
        <w:spacing w:line="240" w:lineRule="exact"/>
        <w:ind w:left="720" w:firstLine="720"/>
        <w:jc w:val="both"/>
        <w:rPr>
          <w:rFonts w:cstheme="minorHAnsi"/>
          <w:u w:val="single"/>
        </w:rPr>
      </w:pPr>
      <w:r>
        <w:rPr>
          <w:rFonts w:cstheme="minorHAnsi"/>
          <w:u w:val="single"/>
        </w:rPr>
        <w:t>Utilization Management (UM)</w:t>
      </w:r>
    </w:p>
    <w:p w14:paraId="59BB65F5" w14:textId="77777777" w:rsidR="00B52A06" w:rsidRDefault="00B52A06" w:rsidP="00B52A06">
      <w:pPr>
        <w:spacing w:after="0" w:line="240" w:lineRule="exact"/>
        <w:ind w:left="720" w:firstLine="720"/>
        <w:jc w:val="both"/>
        <w:rPr>
          <w:rFonts w:cstheme="minorHAnsi"/>
          <w:u w:val="single"/>
        </w:rPr>
      </w:pPr>
      <w:r>
        <w:rPr>
          <w:rFonts w:cstheme="minorHAnsi"/>
          <w:u w:val="single"/>
        </w:rPr>
        <w:t>Provide concurrent and retrospective UM programs to including the following:</w:t>
      </w:r>
    </w:p>
    <w:p w14:paraId="0543473E" w14:textId="77777777" w:rsidR="00B52A06" w:rsidRDefault="00B52A06" w:rsidP="00B52A06">
      <w:pPr>
        <w:pStyle w:val="ListParagraph"/>
        <w:numPr>
          <w:ilvl w:val="2"/>
          <w:numId w:val="13"/>
        </w:numPr>
        <w:spacing w:after="0" w:line="240" w:lineRule="exact"/>
        <w:ind w:left="1800"/>
        <w:jc w:val="both"/>
      </w:pPr>
      <w:r w:rsidRPr="39EFC95B">
        <w:t>Evaluate the appropriateness and medical necessity of health services, procedures and facilities according to evidence-based criteria or guidelines;</w:t>
      </w:r>
    </w:p>
    <w:p w14:paraId="0110C3D5" w14:textId="77777777" w:rsidR="00B52A06" w:rsidRDefault="00B52A06" w:rsidP="00B52A06">
      <w:pPr>
        <w:pStyle w:val="ListParagraph"/>
        <w:numPr>
          <w:ilvl w:val="2"/>
          <w:numId w:val="13"/>
        </w:numPr>
        <w:spacing w:line="240" w:lineRule="exact"/>
        <w:ind w:left="1800"/>
        <w:jc w:val="both"/>
      </w:pPr>
      <w:r w:rsidRPr="39EFC95B">
        <w:t>Administer programs to redirect care to the most appropriate lowest cost setting;</w:t>
      </w:r>
    </w:p>
    <w:p w14:paraId="7B357F98" w14:textId="77777777" w:rsidR="00B52A06" w:rsidRDefault="00B52A06" w:rsidP="00B52A06">
      <w:pPr>
        <w:pStyle w:val="ListParagraph"/>
        <w:numPr>
          <w:ilvl w:val="2"/>
          <w:numId w:val="13"/>
        </w:numPr>
        <w:spacing w:line="240" w:lineRule="exact"/>
        <w:ind w:left="1800"/>
        <w:jc w:val="both"/>
      </w:pPr>
      <w:r w:rsidRPr="39EFC95B">
        <w:t>At a minimum, programs should be designed to address the following:</w:t>
      </w:r>
    </w:p>
    <w:p w14:paraId="4E6CD36B" w14:textId="77777777" w:rsidR="00B52A06" w:rsidRDefault="00B52A06" w:rsidP="00B52A06">
      <w:pPr>
        <w:pStyle w:val="ListParagraph"/>
        <w:numPr>
          <w:ilvl w:val="3"/>
          <w:numId w:val="13"/>
        </w:numPr>
        <w:tabs>
          <w:tab w:val="clear" w:pos="2880"/>
          <w:tab w:val="num" w:pos="2160"/>
        </w:tabs>
        <w:spacing w:line="240" w:lineRule="exact"/>
        <w:ind w:left="2160"/>
        <w:jc w:val="both"/>
      </w:pPr>
      <w:r w:rsidRPr="39EFC95B">
        <w:t>Acute and Ancillary Care UM</w:t>
      </w:r>
    </w:p>
    <w:p w14:paraId="3FF79626" w14:textId="77777777" w:rsidR="00B52A06" w:rsidRDefault="00B52A06" w:rsidP="00B52A06">
      <w:pPr>
        <w:pStyle w:val="ListParagraph"/>
        <w:numPr>
          <w:ilvl w:val="3"/>
          <w:numId w:val="13"/>
        </w:numPr>
        <w:tabs>
          <w:tab w:val="clear" w:pos="2880"/>
          <w:tab w:val="num" w:pos="2160"/>
        </w:tabs>
        <w:spacing w:line="240" w:lineRule="exact"/>
        <w:ind w:left="2160"/>
        <w:jc w:val="both"/>
      </w:pPr>
      <w:r w:rsidRPr="39EFC95B">
        <w:t>Behavioral Health UM</w:t>
      </w:r>
    </w:p>
    <w:p w14:paraId="18480753" w14:textId="77777777" w:rsidR="00B52A06" w:rsidRDefault="00B52A06" w:rsidP="00B52A06">
      <w:pPr>
        <w:pStyle w:val="ListParagraph"/>
        <w:numPr>
          <w:ilvl w:val="3"/>
          <w:numId w:val="13"/>
        </w:numPr>
        <w:tabs>
          <w:tab w:val="clear" w:pos="2880"/>
          <w:tab w:val="num" w:pos="2160"/>
        </w:tabs>
        <w:spacing w:line="240" w:lineRule="exact"/>
        <w:ind w:left="2160"/>
        <w:jc w:val="both"/>
      </w:pPr>
      <w:r w:rsidRPr="39EFC95B">
        <w:t>Advanced Imaging UM</w:t>
      </w:r>
    </w:p>
    <w:p w14:paraId="1E4DB4A0" w14:textId="77777777" w:rsidR="00B52A06" w:rsidRPr="00520B5B" w:rsidRDefault="00B52A06" w:rsidP="00B52A06">
      <w:pPr>
        <w:pStyle w:val="ListParagraph"/>
        <w:numPr>
          <w:ilvl w:val="3"/>
          <w:numId w:val="13"/>
        </w:numPr>
        <w:tabs>
          <w:tab w:val="clear" w:pos="2880"/>
          <w:tab w:val="num" w:pos="2160"/>
        </w:tabs>
        <w:spacing w:line="240" w:lineRule="exact"/>
        <w:ind w:left="2160"/>
        <w:jc w:val="both"/>
      </w:pPr>
      <w:r w:rsidRPr="39EFC95B">
        <w:t>Specialty Drug (j-code) UM</w:t>
      </w:r>
    </w:p>
    <w:p w14:paraId="26171DD1" w14:textId="77777777" w:rsidR="00B52A06" w:rsidRPr="002B0074" w:rsidRDefault="00B52A06" w:rsidP="00B52A06">
      <w:pPr>
        <w:tabs>
          <w:tab w:val="left" w:pos="720"/>
        </w:tabs>
        <w:spacing w:line="240" w:lineRule="exact"/>
        <w:ind w:left="1080" w:hanging="1080"/>
        <w:jc w:val="both"/>
        <w:rPr>
          <w:rFonts w:cstheme="minorHAnsi"/>
        </w:rPr>
      </w:pPr>
      <w:r w:rsidRPr="002B0074">
        <w:rPr>
          <w:rFonts w:cstheme="minorHAnsi"/>
        </w:rPr>
        <w:tab/>
      </w:r>
      <w:r>
        <w:rPr>
          <w:rFonts w:cstheme="minorHAnsi"/>
        </w:rPr>
        <w:t>D</w:t>
      </w:r>
      <w:r w:rsidRPr="00F02624">
        <w:rPr>
          <w:rFonts w:cstheme="minorHAnsi"/>
        </w:rPr>
        <w:t xml:space="preserve">.  </w:t>
      </w:r>
      <w:r>
        <w:rPr>
          <w:rFonts w:cstheme="minorHAnsi"/>
        </w:rPr>
        <w:tab/>
      </w:r>
      <w:r w:rsidRPr="00F02624">
        <w:rPr>
          <w:rFonts w:cstheme="minorHAnsi"/>
        </w:rPr>
        <w:t>Claim Payment</w:t>
      </w:r>
    </w:p>
    <w:p w14:paraId="5FDF9D89" w14:textId="77777777" w:rsidR="00B52A06" w:rsidRDefault="00B52A06" w:rsidP="29B43968">
      <w:pPr>
        <w:tabs>
          <w:tab w:val="left" w:pos="1620"/>
        </w:tabs>
        <w:spacing w:after="0" w:line="240" w:lineRule="auto"/>
        <w:ind w:left="1440" w:hanging="360"/>
        <w:jc w:val="both"/>
      </w:pPr>
      <w:r w:rsidRPr="490610CE">
        <w:t>(1</w:t>
      </w:r>
      <w:r w:rsidRPr="00DF561B">
        <w:t xml:space="preserve">) </w:t>
      </w:r>
      <w:r w:rsidRPr="00DF561B">
        <w:tab/>
        <w:t>For benefits to be payable under the Plan, the Contractor must receive a claim with all information necessary to determine liability within 12 months following the date service was rendered.  If the claim does not include enough information, the Contract shall ask for more details and it must be sent to the Contractor within 12 months or no benefits will be covered, unless otherwise required by law (e.g. Federal law allows exceptions for claims filed by the Veteran’s Administration up to a maximum 6 years from the date of service.)</w:t>
      </w:r>
      <w:r w:rsidRPr="490610CE">
        <w:t xml:space="preserve"> </w:t>
      </w:r>
    </w:p>
    <w:p w14:paraId="20AB7CF8" w14:textId="77777777" w:rsidR="00B52A06" w:rsidRPr="002B0074" w:rsidRDefault="00B52A06" w:rsidP="00B52A06">
      <w:pPr>
        <w:tabs>
          <w:tab w:val="left" w:pos="1620"/>
        </w:tabs>
        <w:spacing w:after="0" w:line="240" w:lineRule="auto"/>
        <w:ind w:left="1440" w:hanging="360"/>
        <w:jc w:val="both"/>
        <w:rPr>
          <w:rFonts w:cstheme="minorHAnsi"/>
        </w:rPr>
      </w:pPr>
      <w:r>
        <w:rPr>
          <w:rFonts w:cstheme="minorHAnsi"/>
        </w:rPr>
        <w:t>(2)</w:t>
      </w:r>
      <w:r>
        <w:rPr>
          <w:rFonts w:cstheme="minorHAnsi"/>
        </w:rPr>
        <w:tab/>
      </w:r>
      <w:r w:rsidRPr="002B0074">
        <w:rPr>
          <w:rFonts w:cstheme="minorHAnsi"/>
        </w:rPr>
        <w:t xml:space="preserve">Often the provider of service will file the claim.  If the servicing provider does not file, the Contractor will supply enrollees with claim forms. </w:t>
      </w:r>
    </w:p>
    <w:p w14:paraId="6DE5F4A8" w14:textId="77777777" w:rsidR="00B52A06" w:rsidRPr="002B0074" w:rsidRDefault="00B52A06" w:rsidP="00B52A06">
      <w:pPr>
        <w:spacing w:after="0" w:line="240" w:lineRule="auto"/>
        <w:ind w:left="1440" w:hanging="360"/>
        <w:jc w:val="both"/>
        <w:rPr>
          <w:rFonts w:cstheme="minorHAnsi"/>
        </w:rPr>
      </w:pPr>
      <w:r>
        <w:rPr>
          <w:rFonts w:cstheme="minorHAnsi"/>
        </w:rPr>
        <w:t>(3)</w:t>
      </w:r>
      <w:r>
        <w:rPr>
          <w:rFonts w:cstheme="minorHAnsi"/>
        </w:rPr>
        <w:tab/>
      </w:r>
      <w:r w:rsidRPr="002B0074">
        <w:rPr>
          <w:rFonts w:cstheme="minorHAnsi"/>
        </w:rPr>
        <w:t>The Contractor will pay benefits due under the Plan to the enrollee, or, at its sole discretion, to the provider of the service from which benefits are claimed, or to both the enrollee and the provider of service jointly.  No enrollee or dependent may assign such payment.</w:t>
      </w:r>
    </w:p>
    <w:p w14:paraId="29E7C493" w14:textId="77777777" w:rsidR="00B52A06" w:rsidRPr="002B0074" w:rsidRDefault="00B52A06" w:rsidP="00B52A06">
      <w:pPr>
        <w:spacing w:after="0" w:line="240" w:lineRule="auto"/>
        <w:ind w:left="1440" w:hanging="360"/>
        <w:jc w:val="both"/>
        <w:rPr>
          <w:rFonts w:cstheme="minorHAnsi"/>
        </w:rPr>
      </w:pPr>
      <w:r>
        <w:rPr>
          <w:rFonts w:cstheme="minorHAnsi"/>
        </w:rPr>
        <w:t>(4)</w:t>
      </w:r>
      <w:r>
        <w:rPr>
          <w:rFonts w:cstheme="minorHAnsi"/>
        </w:rPr>
        <w:tab/>
      </w:r>
      <w:r w:rsidRPr="002B0074">
        <w:rPr>
          <w:rFonts w:cstheme="minorHAnsi"/>
        </w:rPr>
        <w:t>If other parties have paid benefits due under the Plan, the Contractor may reimburse those other parties and be fully discharged from that portion of its liability.  If any enrollee makes a material misrepresentation on a claim or application for this Plan’s benefits, the Contractor, on behalf of the State, may cancel his/her Plan coverage, effective on or anytime after the date of this claim.</w:t>
      </w:r>
    </w:p>
    <w:p w14:paraId="3B6CF27A" w14:textId="7F46F48B" w:rsidR="00B52A06" w:rsidRPr="002B0074" w:rsidRDefault="00B52A06" w:rsidP="00B52A06">
      <w:pPr>
        <w:spacing w:after="0" w:line="240" w:lineRule="auto"/>
        <w:ind w:left="1440" w:hanging="360"/>
        <w:jc w:val="both"/>
        <w:rPr>
          <w:rFonts w:cstheme="minorHAnsi"/>
        </w:rPr>
      </w:pPr>
      <w:r>
        <w:rPr>
          <w:rFonts w:cstheme="minorHAnsi"/>
        </w:rPr>
        <w:t>(5)</w:t>
      </w:r>
      <w:r>
        <w:rPr>
          <w:rFonts w:cstheme="minorHAnsi"/>
        </w:rPr>
        <w:tab/>
      </w:r>
      <w:r w:rsidRPr="002B0074">
        <w:rPr>
          <w:rFonts w:cstheme="minorHAnsi"/>
        </w:rPr>
        <w:t xml:space="preserve">If the Contractor makes any payment on behalf of the </w:t>
      </w:r>
      <w:ins w:id="80" w:author="Kluge, Shauna" w:date="2021-02-26T10:42:00Z">
        <w:r w:rsidR="00F9787F">
          <w:rPr>
            <w:rFonts w:cstheme="minorHAnsi"/>
          </w:rPr>
          <w:t xml:space="preserve">State </w:t>
        </w:r>
      </w:ins>
      <w:del w:id="81" w:author="Kluge, Shauna" w:date="2021-02-26T10:42:00Z">
        <w:r w:rsidRPr="002B0074" w:rsidDel="00F9787F">
          <w:rPr>
            <w:rFonts w:cstheme="minorHAnsi"/>
          </w:rPr>
          <w:delText>employer</w:delText>
        </w:r>
      </w:del>
      <w:r w:rsidRPr="002B0074">
        <w:rPr>
          <w:rFonts w:cstheme="minorHAnsi"/>
        </w:rPr>
        <w:t>, that according to the terms of this Plan should not have been made, including payment made in error, the Contractor may recover that incorrect payment whether or not it was made due to Contractor’s own error, from the person to whom it was made or from any other appropriate party. If any such incorrect payment is made directly to an enrollee, the Contractor may deduct it when making future payment directly to that enrollee.</w:t>
      </w:r>
    </w:p>
    <w:p w14:paraId="5D9EF933" w14:textId="77777777" w:rsidR="00B52A06" w:rsidRPr="00D723C7" w:rsidRDefault="00B52A06" w:rsidP="00B52A06">
      <w:pPr>
        <w:spacing w:after="0" w:line="240" w:lineRule="auto"/>
        <w:ind w:left="1440" w:hanging="360"/>
        <w:jc w:val="both"/>
        <w:rPr>
          <w:rFonts w:cstheme="minorHAnsi"/>
        </w:rPr>
      </w:pPr>
      <w:r>
        <w:rPr>
          <w:rFonts w:cstheme="minorHAnsi"/>
        </w:rPr>
        <w:t>(6)</w:t>
      </w:r>
      <w:r>
        <w:rPr>
          <w:rFonts w:cstheme="minorHAnsi"/>
        </w:rPr>
        <w:tab/>
      </w:r>
      <w:r w:rsidRPr="00D723C7">
        <w:rPr>
          <w:rFonts w:cstheme="minorHAnsi"/>
        </w:rPr>
        <w:t>Paid Claims shall mean the amount charged to the State for covered services during the term of this Agreement. Paid Claims may also include any applicable interest passed through pursuant to the Medicare primary/secondary payment rules and any surcharges passed through pursuant to an</w:t>
      </w:r>
      <w:r w:rsidRPr="00D723C7">
        <w:rPr>
          <w:rFonts w:cstheme="minorHAnsi"/>
          <w:color w:val="FF0000"/>
        </w:rPr>
        <w:t xml:space="preserve"> </w:t>
      </w:r>
      <w:r w:rsidRPr="00D723C7">
        <w:rPr>
          <w:rFonts w:cstheme="minorHAnsi"/>
          <w:color w:val="000000"/>
        </w:rPr>
        <w:t xml:space="preserve">assessment </w:t>
      </w:r>
      <w:r w:rsidRPr="00D723C7">
        <w:rPr>
          <w:rFonts w:cstheme="minorHAnsi"/>
        </w:rPr>
        <w:t>by a state or government agency (e.g., New York State facility use assessment).  In addition, Paid Claims shall be determined as follows:</w:t>
      </w:r>
    </w:p>
    <w:p w14:paraId="36CB1349" w14:textId="77777777" w:rsidR="00B52A06" w:rsidRDefault="00B52A06" w:rsidP="00B52A06">
      <w:pPr>
        <w:pStyle w:val="ListParagraph"/>
        <w:widowControl w:val="0"/>
        <w:numPr>
          <w:ilvl w:val="0"/>
          <w:numId w:val="25"/>
        </w:numPr>
        <w:tabs>
          <w:tab w:val="left" w:pos="720"/>
          <w:tab w:val="left" w:pos="1440"/>
          <w:tab w:val="left" w:pos="180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800"/>
        <w:jc w:val="both"/>
      </w:pPr>
      <w:r>
        <w:t>Provider and Vendor Claims - Except as otherwise provided in this Agreement, Paid Claims shall mean the amount Contractor actually pays the Provider or Vendor (without regard to whether Contractor reimburses such Provider or Vendor on a percentage of charges basis, a fixed payment basis, a global fee basis, single case rate, or other reimbursement methodology or whether such amount is more or less than the Provider's or Vendor's actual Billed Charges for a particular service or supply).</w:t>
      </w:r>
    </w:p>
    <w:p w14:paraId="4CFAC376" w14:textId="247A9F02" w:rsidR="001A60B6" w:rsidRPr="00D723C7" w:rsidRDefault="00B52A06" w:rsidP="004F2190">
      <w:pPr>
        <w:pStyle w:val="ListParagraph"/>
        <w:widowControl w:val="0"/>
        <w:numPr>
          <w:ilvl w:val="0"/>
          <w:numId w:val="25"/>
        </w:numPr>
        <w:tabs>
          <w:tab w:val="left" w:pos="720"/>
          <w:tab w:val="left" w:pos="1440"/>
          <w:tab w:val="left" w:pos="180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800"/>
        <w:jc w:val="both"/>
      </w:pPr>
      <w:r>
        <w:t>P</w:t>
      </w:r>
      <w:ins w:id="82" w:author="Kluge, Shauna" w:date="2021-02-26T10:48:00Z">
        <w:r w:rsidR="001A60B6">
          <w:t>ayment Innovation Programs</w:t>
        </w:r>
      </w:ins>
      <w:del w:id="83" w:author="Kluge, Shauna" w:date="2021-02-26T10:48:00Z">
        <w:r w:rsidDel="001A60B6">
          <w:delText>erformance Payments</w:delText>
        </w:r>
      </w:del>
      <w:r>
        <w:t xml:space="preserve"> - </w:t>
      </w:r>
      <w:del w:id="84" w:author="Kluge, Shauna" w:date="2021-02-26T10:50:00Z">
        <w:r w:rsidDel="001A60B6">
          <w:delText xml:space="preserve">If a Provider or Vendor participates in any Contractor program in which performance incentives, rewards or bonuses ("Performance Payments") are paid based on the achievement of certain goals, outcomes or performance standards adopted by Contractor (collectively, "Performance Targets"), Paid Claims shall also include the amount of such Performance Payments.  Such Performance Payments may be charged to the State as set out specifically in the Schedule of Financial Variables.  In no event, shall the amount charged to the State be greater than its proportionate share of total Performance Payments.  Contractor will retain no margin on these payments to Provider or Vendor. </w:delText>
        </w:r>
      </w:del>
      <w:ins w:id="85" w:author="Kluge, Shauna" w:date="2021-02-26T10:49:00Z">
        <w:r w:rsidR="001A60B6" w:rsidRPr="001A60B6">
          <w:t>If a Provider or Vendor participates in any Contractor payment innovation program, in which performance incentives, rewards or bonuses are paid based on the achievement of cost, quality, efficiency, or service standards or metrics adopted by Contractor (“Payment Innovation Programs”), Paid Claims shall also include the amount of such payments to Providers or Vendors for these Payment Innovation Programs.  Such payments may be charged to the State on a per claim, lump sum, per Subscriber, or per Member basis and shall be based on Contractor’s predetermined methodology for such Payment Innovation Program.  The total monies charged to fund a Payment Innovation Program shall be actuarially determined as the amount necessary to fund the expected payments attributable to the Payment Innovation Program.  Prior to its implementation, Contractor shall provide the State with a description of the Payment Innovation Program, the methodology that will be utilized to charge the State, and any reconciliation process performed in connection with such program.  Contractor will provide the State with a report clearly reflecting the Payment Innovation Program Payments charged to the State.</w:t>
        </w:r>
      </w:ins>
    </w:p>
    <w:p w14:paraId="1B283D1B" w14:textId="77777777" w:rsidR="00B52A06" w:rsidRPr="00D723C7" w:rsidRDefault="00B52A06" w:rsidP="002359FF">
      <w:pPr>
        <w:pStyle w:val="ListParagraph"/>
        <w:widowControl w:val="0"/>
        <w:numPr>
          <w:ilvl w:val="0"/>
          <w:numId w:val="25"/>
        </w:numPr>
        <w:tabs>
          <w:tab w:val="left" w:pos="720"/>
          <w:tab w:val="left" w:pos="1440"/>
          <w:tab w:val="left" w:pos="180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800"/>
        <w:jc w:val="both"/>
        <w:rPr>
          <w:rFonts w:cstheme="minorHAnsi"/>
        </w:rPr>
      </w:pPr>
      <w:r w:rsidRPr="00D723C7">
        <w:rPr>
          <w:rFonts w:cstheme="minorHAnsi"/>
        </w:rPr>
        <w:t xml:space="preserve">Fees Paid to Manage Care or Costs - Paid Claims may also include fees paid to Providers or Vendors for managing the care or cost of care for designated Members, as set out specifically in </w:t>
      </w:r>
      <w:r w:rsidRPr="00D723C7">
        <w:rPr>
          <w:rFonts w:cstheme="minorHAnsi"/>
          <w:color w:val="000000"/>
        </w:rPr>
        <w:t>Contractor’s XXXXXXXXXXX program and</w:t>
      </w:r>
      <w:r w:rsidRPr="00D723C7">
        <w:rPr>
          <w:rFonts w:cstheme="minorHAnsi"/>
        </w:rPr>
        <w:t xml:space="preserve"> the Schedule of Financial Variables. The XXXXXXXXXX program and costs administered by Contractor for the State is the same program and at the costs as Contractor administers the XXXXXXXXXX program for Contractor’s own insured book of business.</w:t>
      </w:r>
    </w:p>
    <w:p w14:paraId="71BCE2D0" w14:textId="77777777" w:rsidR="00B52A06" w:rsidRPr="00D723C7" w:rsidRDefault="00B52A06" w:rsidP="00B52A06">
      <w:pPr>
        <w:pStyle w:val="PlainText"/>
        <w:ind w:left="1854"/>
        <w:jc w:val="both"/>
        <w:rPr>
          <w:rFonts w:asciiTheme="minorHAnsi" w:hAnsiTheme="minorHAnsi" w:cstheme="minorHAnsi"/>
          <w:color w:val="000000"/>
          <w:sz w:val="22"/>
          <w:szCs w:val="22"/>
        </w:rPr>
      </w:pPr>
    </w:p>
    <w:p w14:paraId="765633A1" w14:textId="77777777" w:rsidR="00B52A06" w:rsidRPr="00D723C7" w:rsidRDefault="00B52A06" w:rsidP="002359FF">
      <w:pPr>
        <w:pStyle w:val="PlainText"/>
        <w:ind w:left="1800"/>
        <w:jc w:val="both"/>
        <w:rPr>
          <w:rFonts w:asciiTheme="minorHAnsi" w:hAnsiTheme="minorHAnsi" w:cstheme="minorHAnsi"/>
          <w:color w:val="000000"/>
          <w:sz w:val="22"/>
          <w:szCs w:val="22"/>
        </w:rPr>
      </w:pPr>
      <w:r w:rsidRPr="00D723C7">
        <w:rPr>
          <w:rFonts w:asciiTheme="minorHAnsi" w:hAnsiTheme="minorHAnsi" w:cstheme="minorHAnsi"/>
          <w:color w:val="000000"/>
          <w:sz w:val="22"/>
          <w:szCs w:val="22"/>
        </w:rPr>
        <w:t>As a condition precedent to the State’s participation in Contractor’s XXXXXXXXX program, the State asked Contractor to secure reasonable assurance from the Internal Revenue Service that payment of fees to Providers or Vendors for managing the cost of care under Contractor’s XXXXXXXXXXXX program does not disqualify the State’s High Deductible Health Plans or State employees’ tax qualified Health Savings Accounts. Contractor promises to indemnify the State and State employees for any tax consequences if the XXXXXXXXX program disqualifies the Health Savings Accounts. Should the State’s reliance on Contractor’s inducement to participate in the XXXXXXXXX program inure to the detriment of the State and/or employees, Contractor will pay the tax consequences.</w:t>
      </w:r>
    </w:p>
    <w:p w14:paraId="6407A13F" w14:textId="77777777" w:rsidR="00B52A06" w:rsidRPr="00D723C7" w:rsidRDefault="00B52A06" w:rsidP="002359FF">
      <w:pPr>
        <w:pStyle w:val="ListParagraph"/>
        <w:widowControl w:val="0"/>
        <w:numPr>
          <w:ilvl w:val="0"/>
          <w:numId w:val="25"/>
        </w:numPr>
        <w:tabs>
          <w:tab w:val="left" w:pos="720"/>
          <w:tab w:val="left" w:pos="1440"/>
          <w:tab w:val="left" w:pos="180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800"/>
        <w:jc w:val="both"/>
        <w:rPr>
          <w:rFonts w:cstheme="minorHAnsi"/>
        </w:rPr>
      </w:pPr>
      <w:r w:rsidRPr="00D723C7">
        <w:rPr>
          <w:rFonts w:cstheme="minorHAnsi"/>
        </w:rPr>
        <w:t>Claims Payment Pursuant to Any Judgment, Settlement, Legal or Administrative Proceeding - Paid Claims shall include any medical Claim amount paid as the result of a settlement, judgment, or legal, regulatory or administrative proceeding brought against the Plan and/or Contractor, or otherwise agreed to by Contractor, with respect to the decisions made by Contractor regarding the coverage of or amounts paid for services under the terms of the Plan, but not damages assessed against Contractor (e.g., for bad faith, abuse of discretion, or being arbitrary and capricious).  Paid Claims also includes any amount paid as a result of Contractor's billing dispute resolution procedures with a Provider or Vendor.  </w:t>
      </w:r>
    </w:p>
    <w:p w14:paraId="13C1CE2C" w14:textId="77777777" w:rsidR="00B52A06" w:rsidRPr="00D723C7" w:rsidRDefault="00B52A06" w:rsidP="002359FF">
      <w:pPr>
        <w:pStyle w:val="ListParagraph"/>
        <w:widowControl w:val="0"/>
        <w:numPr>
          <w:ilvl w:val="0"/>
          <w:numId w:val="25"/>
        </w:numPr>
        <w:tabs>
          <w:tab w:val="left" w:pos="720"/>
          <w:tab w:val="left" w:pos="1440"/>
          <w:tab w:val="left" w:pos="180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800"/>
        <w:jc w:val="both"/>
        <w:rPr>
          <w:rFonts w:cstheme="minorHAnsi"/>
        </w:rPr>
      </w:pPr>
      <w:r w:rsidRPr="00D723C7">
        <w:rPr>
          <w:rFonts w:cstheme="minorHAnsi"/>
        </w:rPr>
        <w:t>Claims Payment Pursuant to Inter-plan Programs and Other Contractor Programs - Paid Claims shall include any amount paid for Covered Services that are processed through Inter-Plan Programs or for any amounts paid for Covered Services provided through another Contractor program (e.g. XXXXXXXXXX). More information about Inter-Plan Programs is found in Section 1.F. of the Agreement.</w:t>
      </w:r>
    </w:p>
    <w:p w14:paraId="0D0F3120" w14:textId="77777777" w:rsidR="00B52A06" w:rsidRPr="002B0074" w:rsidRDefault="00B52A06" w:rsidP="00B52A06">
      <w:pPr>
        <w:spacing w:before="240" w:after="0" w:line="240" w:lineRule="auto"/>
        <w:ind w:left="1800"/>
        <w:jc w:val="both"/>
        <w:rPr>
          <w:rFonts w:cstheme="minorHAnsi"/>
        </w:rPr>
      </w:pPr>
      <w:r w:rsidRPr="00622047">
        <w:rPr>
          <w:rFonts w:cstheme="minorHAnsi"/>
          <w:color w:val="000000"/>
        </w:rPr>
        <w:t>The propriety of amounts charged as Paid Claims per this section 1.D.(6) can be ascertained by audit. The details of each plan/program will be made available to the State. Plan/program administration and cost</w:t>
      </w:r>
      <w:r w:rsidRPr="00622047">
        <w:rPr>
          <w:rFonts w:cstheme="minorHAnsi"/>
        </w:rPr>
        <w:t xml:space="preserve"> is the same for the State as for Contractor’s own insured book of business.  Contractor will retain no margin on these payments to Provider or Vendor.</w:t>
      </w:r>
    </w:p>
    <w:p w14:paraId="1ADC4283" w14:textId="77777777" w:rsidR="00B52A06" w:rsidRDefault="00B52A06" w:rsidP="00B52A06">
      <w:pPr>
        <w:tabs>
          <w:tab w:val="num" w:pos="720"/>
          <w:tab w:val="num" w:pos="2100"/>
        </w:tabs>
        <w:spacing w:after="0" w:line="240" w:lineRule="auto"/>
        <w:ind w:left="1080" w:hanging="360"/>
        <w:jc w:val="both"/>
        <w:rPr>
          <w:rFonts w:cstheme="minorHAnsi"/>
        </w:rPr>
      </w:pPr>
    </w:p>
    <w:p w14:paraId="0EF063AD" w14:textId="77777777" w:rsidR="00B52A06" w:rsidRPr="002B0074" w:rsidRDefault="00B52A06" w:rsidP="00B52A06">
      <w:pPr>
        <w:tabs>
          <w:tab w:val="num" w:pos="720"/>
          <w:tab w:val="num" w:pos="2100"/>
        </w:tabs>
        <w:spacing w:after="0" w:line="240" w:lineRule="auto"/>
        <w:ind w:left="1080" w:hanging="360"/>
        <w:jc w:val="both"/>
        <w:rPr>
          <w:rFonts w:cstheme="minorHAnsi"/>
        </w:rPr>
      </w:pPr>
      <w:r>
        <w:rPr>
          <w:rFonts w:cstheme="minorHAnsi"/>
        </w:rPr>
        <w:t>E</w:t>
      </w:r>
      <w:r w:rsidRPr="002B0074">
        <w:rPr>
          <w:rFonts w:cstheme="minorHAnsi"/>
        </w:rPr>
        <w:t>.  Subcontracting</w:t>
      </w:r>
    </w:p>
    <w:p w14:paraId="372C8D49" w14:textId="77777777" w:rsidR="00B52A06" w:rsidRPr="002B0074" w:rsidRDefault="00B52A06" w:rsidP="00B52A06">
      <w:pPr>
        <w:numPr>
          <w:ilvl w:val="0"/>
          <w:numId w:val="7"/>
        </w:numPr>
        <w:tabs>
          <w:tab w:val="num" w:pos="0"/>
          <w:tab w:val="num" w:pos="1440"/>
        </w:tabs>
        <w:spacing w:after="0" w:line="240" w:lineRule="auto"/>
        <w:jc w:val="both"/>
        <w:rPr>
          <w:rFonts w:cstheme="minorHAnsi"/>
        </w:rPr>
      </w:pPr>
      <w:r w:rsidRPr="002B0074">
        <w:rPr>
          <w:rFonts w:cstheme="minorHAnsi"/>
        </w:rPr>
        <w:t>The Contractor must obtain State Personnel Department and Department of Administration’s approval before subcontracting all or any portion of this Contract.  Any subcontract must be submitted at least six (6) months prior to the effective date of the subcontract.  “Subcontractor” as used in the section does not include agreements between Contractor and its providers or subcontracts expressly authorized elsewhere in this document.</w:t>
      </w:r>
    </w:p>
    <w:p w14:paraId="4334EE27" w14:textId="77777777" w:rsidR="00B52A06" w:rsidRPr="002B0074" w:rsidRDefault="00B52A06" w:rsidP="00B52A06">
      <w:pPr>
        <w:numPr>
          <w:ilvl w:val="0"/>
          <w:numId w:val="7"/>
        </w:numPr>
        <w:tabs>
          <w:tab w:val="num" w:pos="0"/>
          <w:tab w:val="num" w:pos="1440"/>
        </w:tabs>
        <w:spacing w:after="0" w:line="240" w:lineRule="auto"/>
        <w:jc w:val="both"/>
        <w:rPr>
          <w:rFonts w:cstheme="minorHAnsi"/>
        </w:rPr>
      </w:pPr>
      <w:r w:rsidRPr="002B0074">
        <w:rPr>
          <w:rFonts w:cstheme="minorHAnsi"/>
        </w:rPr>
        <w:t>The foregoing provisions shall not apply to the following undertakings and/or conditions:</w:t>
      </w:r>
    </w:p>
    <w:p w14:paraId="60A136B1" w14:textId="77777777" w:rsidR="00B52A06" w:rsidRPr="00021C4E" w:rsidRDefault="00B52A06" w:rsidP="00B52A06">
      <w:pPr>
        <w:pStyle w:val="ListParagraph"/>
        <w:numPr>
          <w:ilvl w:val="2"/>
          <w:numId w:val="7"/>
        </w:numPr>
        <w:spacing w:after="0" w:line="240" w:lineRule="auto"/>
        <w:ind w:left="1800" w:hanging="90"/>
        <w:jc w:val="both"/>
        <w:rPr>
          <w:rFonts w:cstheme="minorHAnsi"/>
        </w:rPr>
      </w:pPr>
      <w:r w:rsidRPr="00021C4E">
        <w:rPr>
          <w:rFonts w:cstheme="minorHAnsi"/>
        </w:rPr>
        <w:t>Any purchase, acquisition, or procurement by the Contractor of supplies, equipment, and materials in the normal course of the Contractor’s business.</w:t>
      </w:r>
    </w:p>
    <w:p w14:paraId="23BC0D0D" w14:textId="77777777" w:rsidR="00B52A06" w:rsidRPr="002B0074" w:rsidRDefault="00B52A06" w:rsidP="00B52A06">
      <w:pPr>
        <w:numPr>
          <w:ilvl w:val="2"/>
          <w:numId w:val="7"/>
        </w:numPr>
        <w:spacing w:after="0" w:line="240" w:lineRule="auto"/>
        <w:ind w:left="1800" w:hanging="90"/>
        <w:jc w:val="both"/>
        <w:rPr>
          <w:rFonts w:cstheme="minorHAnsi"/>
        </w:rPr>
      </w:pPr>
      <w:r w:rsidRPr="002B0074">
        <w:rPr>
          <w:rFonts w:cstheme="minorHAnsi"/>
        </w:rPr>
        <w:t>Any purchase, acquisition or procurement by the Contractor, the principle purpose of which does not directly involve the performance of obligations under this Contract.</w:t>
      </w:r>
    </w:p>
    <w:p w14:paraId="004D8305" w14:textId="77777777" w:rsidR="00B52A06" w:rsidRPr="002B0074" w:rsidRDefault="00B52A06" w:rsidP="00B52A06">
      <w:pPr>
        <w:numPr>
          <w:ilvl w:val="2"/>
          <w:numId w:val="7"/>
        </w:numPr>
        <w:spacing w:after="0" w:line="240" w:lineRule="auto"/>
        <w:ind w:left="1800" w:hanging="90"/>
        <w:jc w:val="both"/>
        <w:rPr>
          <w:rFonts w:cstheme="minorHAnsi"/>
        </w:rPr>
      </w:pPr>
      <w:r w:rsidRPr="002B0074">
        <w:rPr>
          <w:rFonts w:cstheme="minorHAnsi"/>
        </w:rPr>
        <w:t>Any purchase, acquisition or procurement precipitated by or arising from urgent program requirements which, in the exercise of prudent business judgment, compel immediate action by the Contractor to preserve and/or enhance the program or the interest of enrollees with coverage hereunder; provided that the State Personnel Department and Department of Administration give prior written approval for any purchase, acquisition or procurement which exceeds a 30 day period; however, all purchases, acquisitions or procurements shall be reported wherever possible and prior notice shall be given.</w:t>
      </w:r>
    </w:p>
    <w:p w14:paraId="38A7FB62" w14:textId="77777777" w:rsidR="00B52A06" w:rsidRPr="002B0074" w:rsidRDefault="00B52A06" w:rsidP="00B52A06">
      <w:pPr>
        <w:numPr>
          <w:ilvl w:val="0"/>
          <w:numId w:val="7"/>
        </w:numPr>
        <w:spacing w:after="0" w:line="240" w:lineRule="auto"/>
        <w:jc w:val="both"/>
        <w:rPr>
          <w:rFonts w:cstheme="minorHAnsi"/>
        </w:rPr>
      </w:pPr>
      <w:r w:rsidRPr="002B0074">
        <w:rPr>
          <w:rFonts w:cstheme="minorHAnsi"/>
        </w:rPr>
        <w:t>The Contractor will be responsible for performance under the Contract, compliance with terms and condition of the Contract, and the requirements of federal and state equal opportunity and affirmative action statutes, rules, and regulations whether or not subcontractors are used.</w:t>
      </w:r>
    </w:p>
    <w:p w14:paraId="1F63AAA8" w14:textId="77777777" w:rsidR="00B52A06" w:rsidRDefault="00B52A06" w:rsidP="00B52A06">
      <w:pPr>
        <w:spacing w:after="0" w:line="240" w:lineRule="auto"/>
        <w:jc w:val="both"/>
        <w:rPr>
          <w:rFonts w:cstheme="minorHAnsi"/>
        </w:rPr>
      </w:pPr>
    </w:p>
    <w:p w14:paraId="4D96BEE8" w14:textId="77777777" w:rsidR="00B52A06" w:rsidRPr="002B0074" w:rsidDel="00472D06" w:rsidRDefault="00B52A06" w:rsidP="490610CE">
      <w:pPr>
        <w:tabs>
          <w:tab w:val="left" w:pos="720"/>
          <w:tab w:val="left" w:pos="810"/>
          <w:tab w:val="left" w:pos="1080"/>
        </w:tabs>
        <w:spacing w:after="0" w:line="240" w:lineRule="auto"/>
        <w:jc w:val="both"/>
        <w:rPr>
          <w:del w:id="86" w:author="Kluge, Shauna" w:date="2021-02-26T11:02:00Z"/>
        </w:rPr>
      </w:pPr>
      <w:r w:rsidRPr="490610CE">
        <w:t xml:space="preserve">  </w:t>
      </w:r>
      <w:r>
        <w:tab/>
      </w:r>
      <w:r w:rsidRPr="490610CE">
        <w:t xml:space="preserve">F. </w:t>
      </w:r>
      <w:r w:rsidRPr="490610CE">
        <w:rPr>
          <w:b/>
          <w:bCs/>
          <w:color w:val="FF0000"/>
        </w:rPr>
        <w:t xml:space="preserve">  </w:t>
      </w:r>
      <w:r>
        <w:tab/>
      </w:r>
      <w:r w:rsidRPr="490610CE">
        <w:t>InterPlan Arrangements</w:t>
      </w:r>
    </w:p>
    <w:p w14:paraId="3F6DD1A9" w14:textId="7A752F7A" w:rsidR="00472D06" w:rsidRPr="0028424D" w:rsidRDefault="00472D06" w:rsidP="0028424D">
      <w:pPr>
        <w:pStyle w:val="ListParagraph"/>
        <w:numPr>
          <w:ilvl w:val="0"/>
          <w:numId w:val="30"/>
        </w:numPr>
        <w:tabs>
          <w:tab w:val="left" w:pos="720"/>
          <w:tab w:val="left" w:pos="810"/>
          <w:tab w:val="left" w:pos="1080"/>
        </w:tabs>
        <w:spacing w:after="0" w:line="240" w:lineRule="auto"/>
        <w:jc w:val="both"/>
        <w:rPr>
          <w:ins w:id="87" w:author="Kluge, Shauna" w:date="2021-02-26T11:01:00Z"/>
          <w:rFonts w:ascii="Times New Roman" w:hAnsi="Times New Roman" w:cs="Times New Roman"/>
          <w:color w:val="232323"/>
          <w:sz w:val="23"/>
          <w:szCs w:val="23"/>
        </w:rPr>
      </w:pPr>
      <w:ins w:id="88" w:author="Kluge, Shauna" w:date="2021-02-26T11:01:00Z">
        <w:r w:rsidRPr="0028424D">
          <w:rPr>
            <w:rFonts w:ascii="Times New Roman" w:hAnsi="Times New Roman" w:cs="Times New Roman"/>
            <w:color w:val="232323"/>
            <w:sz w:val="23"/>
            <w:szCs w:val="23"/>
          </w:rPr>
          <w:t xml:space="preserve">Out of Area Services. Contractor </w:t>
        </w:r>
        <w:r w:rsidRPr="0028424D">
          <w:rPr>
            <w:rFonts w:ascii="Times New Roman" w:hAnsi="Times New Roman" w:cs="Times New Roman"/>
            <w:color w:val="131313"/>
            <w:sz w:val="23"/>
            <w:szCs w:val="23"/>
          </w:rPr>
          <w:t xml:space="preserve">has </w:t>
        </w:r>
        <w:r w:rsidRPr="0028424D">
          <w:rPr>
            <w:rFonts w:ascii="Times New Roman" w:hAnsi="Times New Roman" w:cs="Times New Roman"/>
            <w:color w:val="373737"/>
            <w:sz w:val="23"/>
            <w:szCs w:val="23"/>
          </w:rPr>
          <w:t xml:space="preserve">a </w:t>
        </w:r>
        <w:r w:rsidRPr="0028424D">
          <w:rPr>
            <w:rFonts w:ascii="Times New Roman" w:hAnsi="Times New Roman" w:cs="Times New Roman"/>
            <w:color w:val="232323"/>
            <w:sz w:val="23"/>
            <w:szCs w:val="23"/>
          </w:rPr>
          <w:t xml:space="preserve">variety of relationships </w:t>
        </w:r>
        <w:r w:rsidRPr="0028424D">
          <w:rPr>
            <w:rFonts w:ascii="Times New Roman" w:hAnsi="Times New Roman" w:cs="Times New Roman"/>
            <w:color w:val="373737"/>
            <w:sz w:val="23"/>
            <w:szCs w:val="23"/>
          </w:rPr>
          <w:t>w</w:t>
        </w:r>
        <w:r w:rsidRPr="0028424D">
          <w:rPr>
            <w:rFonts w:ascii="Times New Roman" w:hAnsi="Times New Roman" w:cs="Times New Roman"/>
            <w:color w:val="131313"/>
            <w:sz w:val="23"/>
            <w:szCs w:val="23"/>
          </w:rPr>
          <w:t xml:space="preserve">ith </w:t>
        </w:r>
        <w:r w:rsidRPr="0028424D">
          <w:rPr>
            <w:rFonts w:ascii="Times New Roman" w:hAnsi="Times New Roman" w:cs="Times New Roman"/>
            <w:color w:val="232323"/>
            <w:sz w:val="23"/>
            <w:szCs w:val="23"/>
          </w:rPr>
          <w:t>other Blue</w:t>
        </w:r>
      </w:ins>
    </w:p>
    <w:p w14:paraId="73110B2C" w14:textId="77777777" w:rsidR="00472D06" w:rsidRDefault="00472D06" w:rsidP="0028424D">
      <w:pPr>
        <w:autoSpaceDE w:val="0"/>
        <w:autoSpaceDN w:val="0"/>
        <w:adjustRightInd w:val="0"/>
        <w:spacing w:after="0" w:line="240" w:lineRule="auto"/>
        <w:ind w:left="1440"/>
        <w:rPr>
          <w:ins w:id="89" w:author="Kluge, Shauna" w:date="2021-02-26T11:01:00Z"/>
          <w:rFonts w:ascii="Times New Roman" w:hAnsi="Times New Roman" w:cs="Times New Roman"/>
          <w:color w:val="131313"/>
          <w:sz w:val="23"/>
          <w:szCs w:val="23"/>
        </w:rPr>
      </w:pPr>
      <w:ins w:id="90" w:author="Kluge, Shauna" w:date="2021-02-26T11:01:00Z">
        <w:r>
          <w:rPr>
            <w:rFonts w:ascii="Times New Roman" w:hAnsi="Times New Roman" w:cs="Times New Roman"/>
            <w:color w:val="232323"/>
            <w:sz w:val="23"/>
            <w:szCs w:val="23"/>
          </w:rPr>
          <w:t xml:space="preserve">Cross and/or Blue Shield Licensees refe1Ted to generally as </w:t>
        </w:r>
        <w:r>
          <w:rPr>
            <w:rFonts w:ascii="Times New Roman" w:hAnsi="Times New Roman" w:cs="Times New Roman"/>
            <w:color w:val="373737"/>
            <w:sz w:val="23"/>
            <w:szCs w:val="23"/>
          </w:rPr>
          <w:t>"Inter-P</w:t>
        </w:r>
        <w:r>
          <w:rPr>
            <w:rFonts w:ascii="Times New Roman" w:hAnsi="Times New Roman" w:cs="Times New Roman"/>
            <w:color w:val="131313"/>
            <w:sz w:val="23"/>
            <w:szCs w:val="23"/>
          </w:rPr>
          <w:t>lan</w:t>
        </w:r>
      </w:ins>
    </w:p>
    <w:p w14:paraId="6FE67B76" w14:textId="77777777" w:rsidR="00472D06" w:rsidRDefault="00472D06" w:rsidP="0028424D">
      <w:pPr>
        <w:autoSpaceDE w:val="0"/>
        <w:autoSpaceDN w:val="0"/>
        <w:adjustRightInd w:val="0"/>
        <w:spacing w:after="0" w:line="240" w:lineRule="auto"/>
        <w:ind w:left="1440"/>
        <w:rPr>
          <w:ins w:id="91" w:author="Kluge, Shauna" w:date="2021-02-26T11:01:00Z"/>
          <w:rFonts w:ascii="Times New Roman" w:hAnsi="Times New Roman" w:cs="Times New Roman"/>
          <w:color w:val="232323"/>
          <w:sz w:val="23"/>
          <w:szCs w:val="23"/>
        </w:rPr>
      </w:pPr>
      <w:ins w:id="92" w:author="Kluge, Shauna" w:date="2021-02-26T11:01:00Z">
        <w:r>
          <w:rPr>
            <w:rFonts w:ascii="Times New Roman" w:hAnsi="Times New Roman" w:cs="Times New Roman"/>
            <w:color w:val="131313"/>
            <w:sz w:val="23"/>
            <w:szCs w:val="23"/>
          </w:rPr>
          <w:t xml:space="preserve">Programs." </w:t>
        </w:r>
        <w:r>
          <w:rPr>
            <w:rFonts w:ascii="Times New Roman" w:hAnsi="Times New Roman" w:cs="Times New Roman"/>
            <w:color w:val="232323"/>
            <w:sz w:val="23"/>
            <w:szCs w:val="23"/>
          </w:rPr>
          <w:t xml:space="preserve">Claims for certain services may be processed </w:t>
        </w:r>
        <w:r>
          <w:rPr>
            <w:rFonts w:ascii="Times New Roman" w:hAnsi="Times New Roman" w:cs="Times New Roman"/>
            <w:color w:val="131313"/>
            <w:sz w:val="23"/>
            <w:szCs w:val="23"/>
          </w:rPr>
          <w:t xml:space="preserve">through </w:t>
        </w:r>
        <w:r>
          <w:rPr>
            <w:rFonts w:ascii="Times New Roman" w:hAnsi="Times New Roman" w:cs="Times New Roman"/>
            <w:color w:val="232323"/>
            <w:sz w:val="23"/>
            <w:szCs w:val="23"/>
          </w:rPr>
          <w:t>one of these</w:t>
        </w:r>
      </w:ins>
    </w:p>
    <w:p w14:paraId="781B4E08" w14:textId="77777777" w:rsidR="00472D06" w:rsidRDefault="00472D06" w:rsidP="0028424D">
      <w:pPr>
        <w:autoSpaceDE w:val="0"/>
        <w:autoSpaceDN w:val="0"/>
        <w:adjustRightInd w:val="0"/>
        <w:spacing w:after="0" w:line="240" w:lineRule="auto"/>
        <w:ind w:left="1440"/>
        <w:rPr>
          <w:ins w:id="93" w:author="Kluge, Shauna" w:date="2021-02-26T11:01:00Z"/>
          <w:rFonts w:ascii="Times New Roman" w:hAnsi="Times New Roman" w:cs="Times New Roman"/>
          <w:color w:val="232323"/>
          <w:sz w:val="23"/>
          <w:szCs w:val="23"/>
        </w:rPr>
      </w:pPr>
      <w:ins w:id="94" w:author="Kluge, Shauna" w:date="2021-02-26T11:01:00Z">
        <w:r>
          <w:rPr>
            <w:rFonts w:ascii="Times New Roman" w:hAnsi="Times New Roman" w:cs="Times New Roman"/>
            <w:color w:val="232323"/>
            <w:sz w:val="23"/>
            <w:szCs w:val="23"/>
          </w:rPr>
          <w:t xml:space="preserve">Inter-Plan Programs and presented to </w:t>
        </w:r>
        <w:r>
          <w:rPr>
            <w:rFonts w:ascii="Times New Roman" w:hAnsi="Times New Roman" w:cs="Times New Roman"/>
            <w:color w:val="373737"/>
            <w:sz w:val="23"/>
            <w:szCs w:val="23"/>
          </w:rPr>
          <w:t xml:space="preserve">Contractor </w:t>
        </w:r>
        <w:r>
          <w:rPr>
            <w:rFonts w:ascii="Times New Roman" w:hAnsi="Times New Roman" w:cs="Times New Roman"/>
            <w:color w:val="232323"/>
            <w:sz w:val="23"/>
            <w:szCs w:val="23"/>
          </w:rPr>
          <w:t xml:space="preserve">for payment </w:t>
        </w:r>
        <w:r>
          <w:rPr>
            <w:rFonts w:ascii="Times New Roman" w:hAnsi="Times New Roman" w:cs="Times New Roman"/>
            <w:color w:val="131313"/>
            <w:sz w:val="23"/>
            <w:szCs w:val="23"/>
          </w:rPr>
          <w:t xml:space="preserve">in </w:t>
        </w:r>
        <w:r>
          <w:rPr>
            <w:rFonts w:ascii="Times New Roman" w:hAnsi="Times New Roman" w:cs="Times New Roman"/>
            <w:color w:val="232323"/>
            <w:sz w:val="23"/>
            <w:szCs w:val="23"/>
          </w:rPr>
          <w:t>accordance</w:t>
        </w:r>
      </w:ins>
    </w:p>
    <w:p w14:paraId="4A8D85F6" w14:textId="77777777" w:rsidR="00472D06" w:rsidRDefault="00472D06" w:rsidP="0028424D">
      <w:pPr>
        <w:autoSpaceDE w:val="0"/>
        <w:autoSpaceDN w:val="0"/>
        <w:adjustRightInd w:val="0"/>
        <w:spacing w:after="0" w:line="240" w:lineRule="auto"/>
        <w:ind w:left="1440"/>
        <w:rPr>
          <w:ins w:id="95" w:author="Kluge, Shauna" w:date="2021-02-26T11:01:00Z"/>
          <w:rFonts w:ascii="Times New Roman" w:hAnsi="Times New Roman" w:cs="Times New Roman"/>
          <w:color w:val="232323"/>
          <w:sz w:val="23"/>
          <w:szCs w:val="23"/>
        </w:rPr>
      </w:pPr>
      <w:ins w:id="96" w:author="Kluge, Shauna" w:date="2021-02-26T11:01:00Z">
        <w:r>
          <w:rPr>
            <w:rFonts w:ascii="Times New Roman" w:hAnsi="Times New Roman" w:cs="Times New Roman"/>
            <w:color w:val="232323"/>
            <w:sz w:val="23"/>
            <w:szCs w:val="23"/>
          </w:rPr>
          <w:t xml:space="preserve">with the rules of the Inter-Plan Programs policies then </w:t>
        </w:r>
        <w:r>
          <w:rPr>
            <w:rFonts w:ascii="Times New Roman" w:hAnsi="Times New Roman" w:cs="Times New Roman"/>
            <w:color w:val="131313"/>
            <w:sz w:val="23"/>
            <w:szCs w:val="23"/>
          </w:rPr>
          <w:t xml:space="preserve">in </w:t>
        </w:r>
        <w:r>
          <w:rPr>
            <w:rFonts w:ascii="Times New Roman" w:hAnsi="Times New Roman" w:cs="Times New Roman"/>
            <w:color w:val="232323"/>
            <w:sz w:val="23"/>
            <w:szCs w:val="23"/>
          </w:rPr>
          <w:t>effect. The InterPlan</w:t>
        </w:r>
      </w:ins>
    </w:p>
    <w:p w14:paraId="32590E5A" w14:textId="77777777" w:rsidR="00472D06" w:rsidRDefault="00472D06" w:rsidP="0028424D">
      <w:pPr>
        <w:autoSpaceDE w:val="0"/>
        <w:autoSpaceDN w:val="0"/>
        <w:adjustRightInd w:val="0"/>
        <w:spacing w:after="0" w:line="240" w:lineRule="auto"/>
        <w:ind w:left="1440"/>
        <w:rPr>
          <w:ins w:id="97" w:author="Kluge, Shauna" w:date="2021-02-26T11:01:00Z"/>
          <w:rFonts w:ascii="Times New Roman" w:hAnsi="Times New Roman" w:cs="Times New Roman"/>
          <w:color w:val="232323"/>
          <w:sz w:val="23"/>
          <w:szCs w:val="23"/>
        </w:rPr>
      </w:pPr>
      <w:ins w:id="98" w:author="Kluge, Shauna" w:date="2021-02-26T11:01:00Z">
        <w:r>
          <w:rPr>
            <w:rFonts w:ascii="Times New Roman" w:hAnsi="Times New Roman" w:cs="Times New Roman"/>
            <w:color w:val="232323"/>
            <w:sz w:val="23"/>
            <w:szCs w:val="23"/>
          </w:rPr>
          <w:t>Programs available to Members under this Agreement are described</w:t>
        </w:r>
      </w:ins>
    </w:p>
    <w:p w14:paraId="1D886053" w14:textId="77777777" w:rsidR="00472D06" w:rsidRDefault="00472D06" w:rsidP="0028424D">
      <w:pPr>
        <w:autoSpaceDE w:val="0"/>
        <w:autoSpaceDN w:val="0"/>
        <w:adjustRightInd w:val="0"/>
        <w:spacing w:after="0" w:line="240" w:lineRule="auto"/>
        <w:ind w:left="1440"/>
        <w:rPr>
          <w:ins w:id="99" w:author="Kluge, Shauna" w:date="2021-02-26T11:01:00Z"/>
          <w:rFonts w:ascii="Times New Roman" w:hAnsi="Times New Roman" w:cs="Times New Roman"/>
          <w:color w:val="232323"/>
          <w:sz w:val="23"/>
          <w:szCs w:val="23"/>
        </w:rPr>
      </w:pPr>
      <w:ins w:id="100" w:author="Kluge, Shauna" w:date="2021-02-26T11:01:00Z">
        <w:r>
          <w:rPr>
            <w:rFonts w:ascii="Times New Roman" w:hAnsi="Times New Roman" w:cs="Times New Roman"/>
            <w:color w:val="232323"/>
            <w:sz w:val="23"/>
            <w:szCs w:val="23"/>
          </w:rPr>
          <w:t>generally below. Typically, Members' Claims are processed through an InterPlan</w:t>
        </w:r>
      </w:ins>
    </w:p>
    <w:p w14:paraId="13E40A86" w14:textId="77777777" w:rsidR="00472D06" w:rsidRDefault="00472D06" w:rsidP="0028424D">
      <w:pPr>
        <w:autoSpaceDE w:val="0"/>
        <w:autoSpaceDN w:val="0"/>
        <w:adjustRightInd w:val="0"/>
        <w:spacing w:after="0" w:line="240" w:lineRule="auto"/>
        <w:ind w:left="1440"/>
        <w:rPr>
          <w:ins w:id="101" w:author="Kluge, Shauna" w:date="2021-02-26T11:01:00Z"/>
          <w:rFonts w:ascii="Times New Roman" w:hAnsi="Times New Roman" w:cs="Times New Roman"/>
          <w:color w:val="232323"/>
          <w:sz w:val="23"/>
          <w:szCs w:val="23"/>
        </w:rPr>
      </w:pPr>
      <w:ins w:id="102" w:author="Kluge, Shauna" w:date="2021-02-26T11:01:00Z">
        <w:r>
          <w:rPr>
            <w:rFonts w:ascii="Times New Roman" w:hAnsi="Times New Roman" w:cs="Times New Roman"/>
            <w:color w:val="232323"/>
            <w:sz w:val="23"/>
            <w:szCs w:val="23"/>
          </w:rPr>
          <w:t xml:space="preserve">Program when Members obtain care from </w:t>
        </w:r>
        <w:r>
          <w:rPr>
            <w:rFonts w:ascii="Times New Roman" w:hAnsi="Times New Roman" w:cs="Times New Roman"/>
            <w:color w:val="131313"/>
            <w:sz w:val="23"/>
            <w:szCs w:val="23"/>
          </w:rPr>
          <w:t xml:space="preserve">health </w:t>
        </w:r>
        <w:r>
          <w:rPr>
            <w:rFonts w:ascii="Times New Roman" w:hAnsi="Times New Roman" w:cs="Times New Roman"/>
            <w:color w:val="232323"/>
            <w:sz w:val="23"/>
            <w:szCs w:val="23"/>
          </w:rPr>
          <w:t>care Providers that have</w:t>
        </w:r>
      </w:ins>
    </w:p>
    <w:p w14:paraId="2E747D43" w14:textId="77777777" w:rsidR="00472D06" w:rsidRDefault="00472D06" w:rsidP="0028424D">
      <w:pPr>
        <w:autoSpaceDE w:val="0"/>
        <w:autoSpaceDN w:val="0"/>
        <w:adjustRightInd w:val="0"/>
        <w:spacing w:after="0" w:line="240" w:lineRule="auto"/>
        <w:ind w:left="1440"/>
        <w:rPr>
          <w:ins w:id="103" w:author="Kluge, Shauna" w:date="2021-02-26T11:01:00Z"/>
          <w:rFonts w:ascii="Times New Roman" w:hAnsi="Times New Roman" w:cs="Times New Roman"/>
          <w:color w:val="232323"/>
          <w:sz w:val="23"/>
          <w:szCs w:val="23"/>
        </w:rPr>
      </w:pPr>
      <w:ins w:id="104" w:author="Kluge, Shauna" w:date="2021-02-26T11:01:00Z">
        <w:r>
          <w:rPr>
            <w:rFonts w:ascii="Times New Roman" w:hAnsi="Times New Roman" w:cs="Times New Roman"/>
            <w:color w:val="232323"/>
            <w:sz w:val="23"/>
            <w:szCs w:val="23"/>
          </w:rPr>
          <w:t xml:space="preserve">a contractual agreement (i.e., are </w:t>
        </w:r>
        <w:r>
          <w:rPr>
            <w:rFonts w:ascii="Times New Roman" w:hAnsi="Times New Roman" w:cs="Times New Roman"/>
            <w:color w:val="373737"/>
            <w:sz w:val="23"/>
            <w:szCs w:val="23"/>
          </w:rPr>
          <w:t>"Ne</w:t>
        </w:r>
        <w:r>
          <w:rPr>
            <w:rFonts w:ascii="Times New Roman" w:hAnsi="Times New Roman" w:cs="Times New Roman"/>
            <w:color w:val="131313"/>
            <w:sz w:val="23"/>
            <w:szCs w:val="23"/>
          </w:rPr>
          <w:t xml:space="preserve">twork </w:t>
        </w:r>
        <w:r>
          <w:rPr>
            <w:rFonts w:ascii="Times New Roman" w:hAnsi="Times New Roman" w:cs="Times New Roman"/>
            <w:color w:val="232323"/>
            <w:sz w:val="23"/>
            <w:szCs w:val="23"/>
          </w:rPr>
          <w:t xml:space="preserve">Providers") </w:t>
        </w:r>
        <w:r>
          <w:rPr>
            <w:rFonts w:ascii="Times New Roman" w:hAnsi="Times New Roman" w:cs="Times New Roman"/>
            <w:color w:val="373737"/>
            <w:sz w:val="23"/>
            <w:szCs w:val="23"/>
          </w:rPr>
          <w:t xml:space="preserve">with </w:t>
        </w:r>
        <w:r>
          <w:rPr>
            <w:rFonts w:ascii="Times New Roman" w:hAnsi="Times New Roman" w:cs="Times New Roman"/>
            <w:color w:val="232323"/>
            <w:sz w:val="23"/>
            <w:szCs w:val="23"/>
          </w:rPr>
          <w:t xml:space="preserve">a </w:t>
        </w:r>
        <w:r>
          <w:rPr>
            <w:rFonts w:ascii="Times New Roman" w:hAnsi="Times New Roman" w:cs="Times New Roman"/>
            <w:color w:val="373737"/>
            <w:sz w:val="23"/>
            <w:szCs w:val="23"/>
          </w:rPr>
          <w:t xml:space="preserve">local </w:t>
        </w:r>
        <w:r>
          <w:rPr>
            <w:rFonts w:ascii="Times New Roman" w:hAnsi="Times New Roman" w:cs="Times New Roman"/>
            <w:color w:val="232323"/>
            <w:sz w:val="23"/>
            <w:szCs w:val="23"/>
          </w:rPr>
          <w:t>Blue</w:t>
        </w:r>
      </w:ins>
    </w:p>
    <w:p w14:paraId="45F6513A" w14:textId="77777777" w:rsidR="00472D06" w:rsidRDefault="00472D06" w:rsidP="0028424D">
      <w:pPr>
        <w:autoSpaceDE w:val="0"/>
        <w:autoSpaceDN w:val="0"/>
        <w:adjustRightInd w:val="0"/>
        <w:spacing w:after="0" w:line="240" w:lineRule="auto"/>
        <w:ind w:left="1440"/>
        <w:rPr>
          <w:ins w:id="105" w:author="Kluge, Shauna" w:date="2021-02-26T11:01:00Z"/>
          <w:rFonts w:ascii="Times New Roman" w:hAnsi="Times New Roman" w:cs="Times New Roman"/>
          <w:color w:val="373737"/>
          <w:sz w:val="23"/>
          <w:szCs w:val="23"/>
        </w:rPr>
      </w:pPr>
      <w:ins w:id="106" w:author="Kluge, Shauna" w:date="2021-02-26T11:01:00Z">
        <w:r>
          <w:rPr>
            <w:rFonts w:ascii="Times New Roman" w:hAnsi="Times New Roman" w:cs="Times New Roman"/>
            <w:color w:val="232323"/>
            <w:sz w:val="23"/>
            <w:szCs w:val="23"/>
          </w:rPr>
          <w:t xml:space="preserve">Cross and/or Blue Shield Licensee ("Host Blue"). In some </w:t>
        </w:r>
        <w:r>
          <w:rPr>
            <w:rFonts w:ascii="Times New Roman" w:hAnsi="Times New Roman" w:cs="Times New Roman"/>
            <w:color w:val="131313"/>
            <w:sz w:val="23"/>
            <w:szCs w:val="23"/>
          </w:rPr>
          <w:t>instance</w:t>
        </w:r>
        <w:r>
          <w:rPr>
            <w:rFonts w:ascii="Times New Roman" w:hAnsi="Times New Roman" w:cs="Times New Roman"/>
            <w:color w:val="373737"/>
            <w:sz w:val="23"/>
            <w:szCs w:val="23"/>
          </w:rPr>
          <w:t>s,</w:t>
        </w:r>
      </w:ins>
    </w:p>
    <w:p w14:paraId="1596E867" w14:textId="77777777" w:rsidR="00472D06" w:rsidRDefault="00472D06" w:rsidP="0028424D">
      <w:pPr>
        <w:autoSpaceDE w:val="0"/>
        <w:autoSpaceDN w:val="0"/>
        <w:adjustRightInd w:val="0"/>
        <w:spacing w:after="0" w:line="240" w:lineRule="auto"/>
        <w:ind w:left="1440"/>
        <w:rPr>
          <w:ins w:id="107" w:author="Kluge, Shauna" w:date="2021-02-26T11:01:00Z"/>
          <w:rFonts w:ascii="Times New Roman" w:hAnsi="Times New Roman" w:cs="Times New Roman"/>
          <w:color w:val="232323"/>
          <w:sz w:val="23"/>
          <w:szCs w:val="23"/>
        </w:rPr>
      </w:pPr>
      <w:ins w:id="108" w:author="Kluge, Shauna" w:date="2021-02-26T11:01:00Z">
        <w:r>
          <w:rPr>
            <w:rFonts w:ascii="Times New Roman" w:hAnsi="Times New Roman" w:cs="Times New Roman"/>
            <w:color w:val="232323"/>
            <w:sz w:val="23"/>
            <w:szCs w:val="23"/>
          </w:rPr>
          <w:t>Members may obtain care :from non-Network Providers. Contractor's payment</w:t>
        </w:r>
      </w:ins>
    </w:p>
    <w:p w14:paraId="595E7216" w14:textId="77777777" w:rsidR="00472D06" w:rsidRDefault="00472D06" w:rsidP="0028424D">
      <w:pPr>
        <w:autoSpaceDE w:val="0"/>
        <w:autoSpaceDN w:val="0"/>
        <w:adjustRightInd w:val="0"/>
        <w:spacing w:after="0" w:line="240" w:lineRule="auto"/>
        <w:ind w:left="1440"/>
        <w:rPr>
          <w:ins w:id="109" w:author="Kluge, Shauna" w:date="2021-02-26T11:01:00Z"/>
          <w:rFonts w:ascii="Times New Roman" w:hAnsi="Times New Roman" w:cs="Times New Roman"/>
          <w:color w:val="232323"/>
          <w:sz w:val="23"/>
          <w:szCs w:val="23"/>
        </w:rPr>
      </w:pPr>
      <w:ins w:id="110" w:author="Kluge, Shauna" w:date="2021-02-26T11:01:00Z">
        <w:r>
          <w:rPr>
            <w:rFonts w:ascii="Times New Roman" w:hAnsi="Times New Roman" w:cs="Times New Roman"/>
            <w:color w:val="232323"/>
            <w:sz w:val="23"/>
            <w:szCs w:val="23"/>
          </w:rPr>
          <w:t xml:space="preserve">practices </w:t>
        </w:r>
        <w:r>
          <w:rPr>
            <w:rFonts w:ascii="Times New Roman" w:hAnsi="Times New Roman" w:cs="Times New Roman"/>
            <w:color w:val="131313"/>
            <w:sz w:val="23"/>
            <w:szCs w:val="23"/>
          </w:rPr>
          <w:t xml:space="preserve">in </w:t>
        </w:r>
        <w:r>
          <w:rPr>
            <w:rFonts w:ascii="Times New Roman" w:hAnsi="Times New Roman" w:cs="Times New Roman"/>
            <w:color w:val="232323"/>
            <w:sz w:val="23"/>
            <w:szCs w:val="23"/>
          </w:rPr>
          <w:t xml:space="preserve">both </w:t>
        </w:r>
        <w:r>
          <w:rPr>
            <w:rFonts w:ascii="Times New Roman" w:hAnsi="Times New Roman" w:cs="Times New Roman"/>
            <w:color w:val="131313"/>
            <w:sz w:val="23"/>
            <w:szCs w:val="23"/>
          </w:rPr>
          <w:t>ins</w:t>
        </w:r>
        <w:r>
          <w:rPr>
            <w:rFonts w:ascii="Times New Roman" w:hAnsi="Times New Roman" w:cs="Times New Roman"/>
            <w:color w:val="373737"/>
            <w:sz w:val="23"/>
            <w:szCs w:val="23"/>
          </w:rPr>
          <w:t>ta</w:t>
        </w:r>
        <w:r>
          <w:rPr>
            <w:rFonts w:ascii="Times New Roman" w:hAnsi="Times New Roman" w:cs="Times New Roman"/>
            <w:color w:val="131313"/>
            <w:sz w:val="23"/>
            <w:szCs w:val="23"/>
          </w:rPr>
          <w:t xml:space="preserve">nces </w:t>
        </w:r>
        <w:r>
          <w:rPr>
            <w:rFonts w:ascii="Times New Roman" w:hAnsi="Times New Roman" w:cs="Times New Roman"/>
            <w:color w:val="232323"/>
            <w:sz w:val="23"/>
            <w:szCs w:val="23"/>
          </w:rPr>
          <w:t>are described below.</w:t>
        </w:r>
      </w:ins>
    </w:p>
    <w:p w14:paraId="174B9873" w14:textId="7F972A48" w:rsidR="00472D06" w:rsidRPr="0028424D" w:rsidRDefault="00472D06" w:rsidP="0028424D">
      <w:pPr>
        <w:pStyle w:val="ListParagraph"/>
        <w:numPr>
          <w:ilvl w:val="0"/>
          <w:numId w:val="30"/>
        </w:numPr>
        <w:autoSpaceDE w:val="0"/>
        <w:autoSpaceDN w:val="0"/>
        <w:adjustRightInd w:val="0"/>
        <w:spacing w:after="0" w:line="240" w:lineRule="auto"/>
        <w:rPr>
          <w:ins w:id="111" w:author="Kluge, Shauna" w:date="2021-02-26T11:01:00Z"/>
          <w:rFonts w:ascii="Times New Roman" w:hAnsi="Times New Roman" w:cs="Times New Roman"/>
          <w:color w:val="232323"/>
          <w:sz w:val="23"/>
          <w:szCs w:val="23"/>
        </w:rPr>
      </w:pPr>
      <w:ins w:id="112" w:author="Kluge, Shauna" w:date="2021-02-26T11:01:00Z">
        <w:r w:rsidRPr="0028424D">
          <w:rPr>
            <w:rFonts w:ascii="Times New Roman" w:hAnsi="Times New Roman" w:cs="Times New Roman"/>
            <w:color w:val="232323"/>
            <w:sz w:val="23"/>
            <w:szCs w:val="23"/>
          </w:rPr>
          <w:t>BlueCard® Program. Under the BlueCard® Program, when Members access</w:t>
        </w:r>
      </w:ins>
    </w:p>
    <w:p w14:paraId="4A24412E" w14:textId="77777777" w:rsidR="00472D06" w:rsidRDefault="00472D06" w:rsidP="0028424D">
      <w:pPr>
        <w:autoSpaceDE w:val="0"/>
        <w:autoSpaceDN w:val="0"/>
        <w:adjustRightInd w:val="0"/>
        <w:spacing w:after="0" w:line="240" w:lineRule="auto"/>
        <w:ind w:left="1440"/>
        <w:rPr>
          <w:ins w:id="113" w:author="Kluge, Shauna" w:date="2021-02-26T11:01:00Z"/>
          <w:rFonts w:ascii="Times New Roman" w:hAnsi="Times New Roman" w:cs="Times New Roman"/>
          <w:color w:val="232323"/>
          <w:sz w:val="23"/>
          <w:szCs w:val="23"/>
        </w:rPr>
      </w:pPr>
      <w:ins w:id="114" w:author="Kluge, Shauna" w:date="2021-02-26T11:01:00Z">
        <w:r>
          <w:rPr>
            <w:rFonts w:ascii="Times New Roman" w:hAnsi="Times New Roman" w:cs="Times New Roman"/>
            <w:color w:val="232323"/>
            <w:sz w:val="23"/>
            <w:szCs w:val="23"/>
          </w:rPr>
          <w:t xml:space="preserve">Covered Services within the geographic </w:t>
        </w:r>
        <w:r>
          <w:rPr>
            <w:rFonts w:ascii="Times New Roman" w:hAnsi="Times New Roman" w:cs="Times New Roman"/>
            <w:color w:val="373737"/>
            <w:sz w:val="23"/>
            <w:szCs w:val="23"/>
          </w:rPr>
          <w:t>a</w:t>
        </w:r>
        <w:r>
          <w:rPr>
            <w:rFonts w:ascii="Times New Roman" w:hAnsi="Times New Roman" w:cs="Times New Roman"/>
            <w:color w:val="131313"/>
            <w:sz w:val="23"/>
            <w:szCs w:val="23"/>
          </w:rPr>
          <w:t>re</w:t>
        </w:r>
        <w:r>
          <w:rPr>
            <w:rFonts w:ascii="Times New Roman" w:hAnsi="Times New Roman" w:cs="Times New Roman"/>
            <w:color w:val="373737"/>
            <w:sz w:val="23"/>
            <w:szCs w:val="23"/>
          </w:rPr>
          <w:t xml:space="preserve">a </w:t>
        </w:r>
        <w:r>
          <w:rPr>
            <w:rFonts w:ascii="Times New Roman" w:hAnsi="Times New Roman" w:cs="Times New Roman"/>
            <w:color w:val="232323"/>
            <w:sz w:val="23"/>
            <w:szCs w:val="23"/>
          </w:rPr>
          <w:t>served by a Host Blue,</w:t>
        </w:r>
      </w:ins>
    </w:p>
    <w:p w14:paraId="6BE54D89" w14:textId="77777777" w:rsidR="00472D06" w:rsidRDefault="00472D06" w:rsidP="0028424D">
      <w:pPr>
        <w:autoSpaceDE w:val="0"/>
        <w:autoSpaceDN w:val="0"/>
        <w:adjustRightInd w:val="0"/>
        <w:spacing w:after="0" w:line="240" w:lineRule="auto"/>
        <w:ind w:left="1440"/>
        <w:rPr>
          <w:ins w:id="115" w:author="Kluge, Shauna" w:date="2021-02-26T11:01:00Z"/>
          <w:rFonts w:ascii="Times New Roman" w:hAnsi="Times New Roman" w:cs="Times New Roman"/>
          <w:color w:val="131313"/>
          <w:sz w:val="23"/>
          <w:szCs w:val="23"/>
        </w:rPr>
      </w:pPr>
      <w:ins w:id="116" w:author="Kluge, Shauna" w:date="2021-02-26T11:01:00Z">
        <w:r>
          <w:rPr>
            <w:rFonts w:ascii="Times New Roman" w:hAnsi="Times New Roman" w:cs="Times New Roman"/>
            <w:color w:val="232323"/>
            <w:sz w:val="23"/>
            <w:szCs w:val="23"/>
          </w:rPr>
          <w:t xml:space="preserve">Contractor will remain responsible to the State for fulfilling </w:t>
        </w:r>
        <w:r>
          <w:rPr>
            <w:rFonts w:ascii="Times New Roman" w:hAnsi="Times New Roman" w:cs="Times New Roman"/>
            <w:color w:val="373737"/>
            <w:sz w:val="23"/>
            <w:szCs w:val="23"/>
          </w:rPr>
          <w:t>Con</w:t>
        </w:r>
        <w:r>
          <w:rPr>
            <w:rFonts w:ascii="Times New Roman" w:hAnsi="Times New Roman" w:cs="Times New Roman"/>
            <w:color w:val="131313"/>
            <w:sz w:val="23"/>
            <w:szCs w:val="23"/>
          </w:rPr>
          <w:t>tractor's</w:t>
        </w:r>
      </w:ins>
    </w:p>
    <w:p w14:paraId="56DC7A14" w14:textId="77777777" w:rsidR="00472D06" w:rsidRDefault="00472D06" w:rsidP="0028424D">
      <w:pPr>
        <w:autoSpaceDE w:val="0"/>
        <w:autoSpaceDN w:val="0"/>
        <w:adjustRightInd w:val="0"/>
        <w:spacing w:after="0" w:line="240" w:lineRule="auto"/>
        <w:ind w:left="1440"/>
        <w:rPr>
          <w:ins w:id="117" w:author="Kluge, Shauna" w:date="2021-02-26T11:01:00Z"/>
          <w:rFonts w:ascii="Times New Roman" w:hAnsi="Times New Roman" w:cs="Times New Roman"/>
          <w:color w:val="131313"/>
          <w:sz w:val="23"/>
          <w:szCs w:val="23"/>
        </w:rPr>
      </w:pPr>
      <w:ins w:id="118" w:author="Kluge, Shauna" w:date="2021-02-26T11:01:00Z">
        <w:r>
          <w:rPr>
            <w:rFonts w:ascii="Times New Roman" w:hAnsi="Times New Roman" w:cs="Times New Roman"/>
            <w:color w:val="232323"/>
            <w:sz w:val="23"/>
            <w:szCs w:val="23"/>
          </w:rPr>
          <w:t xml:space="preserve">conh·actual obligations. However, in accordance </w:t>
        </w:r>
        <w:r>
          <w:rPr>
            <w:rFonts w:ascii="Times New Roman" w:hAnsi="Times New Roman" w:cs="Times New Roman"/>
            <w:color w:val="373737"/>
            <w:sz w:val="23"/>
            <w:szCs w:val="23"/>
          </w:rPr>
          <w:t xml:space="preserve">with </w:t>
        </w:r>
        <w:r>
          <w:rPr>
            <w:rFonts w:ascii="Times New Roman" w:hAnsi="Times New Roman" w:cs="Times New Roman"/>
            <w:color w:val="232323"/>
            <w:sz w:val="23"/>
            <w:szCs w:val="23"/>
          </w:rPr>
          <w:t xml:space="preserve">applicable </w:t>
        </w:r>
        <w:r>
          <w:rPr>
            <w:rFonts w:ascii="Times New Roman" w:hAnsi="Times New Roman" w:cs="Times New Roman"/>
            <w:color w:val="131313"/>
            <w:sz w:val="23"/>
            <w:szCs w:val="23"/>
          </w:rPr>
          <w:t>Inter-Plan</w:t>
        </w:r>
      </w:ins>
    </w:p>
    <w:p w14:paraId="63442E1A" w14:textId="77777777" w:rsidR="00472D06" w:rsidRDefault="00472D06" w:rsidP="0028424D">
      <w:pPr>
        <w:autoSpaceDE w:val="0"/>
        <w:autoSpaceDN w:val="0"/>
        <w:adjustRightInd w:val="0"/>
        <w:spacing w:after="0" w:line="240" w:lineRule="auto"/>
        <w:ind w:left="1440"/>
        <w:rPr>
          <w:ins w:id="119" w:author="Kluge, Shauna" w:date="2021-02-26T11:01:00Z"/>
          <w:rFonts w:ascii="Times New Roman" w:hAnsi="Times New Roman" w:cs="Times New Roman"/>
          <w:color w:val="232323"/>
          <w:sz w:val="23"/>
          <w:szCs w:val="23"/>
        </w:rPr>
      </w:pPr>
      <w:ins w:id="120" w:author="Kluge, Shauna" w:date="2021-02-26T11:01:00Z">
        <w:r>
          <w:rPr>
            <w:rFonts w:ascii="Times New Roman" w:hAnsi="Times New Roman" w:cs="Times New Roman"/>
            <w:color w:val="232323"/>
            <w:sz w:val="23"/>
            <w:szCs w:val="23"/>
          </w:rPr>
          <w:t xml:space="preserve">Programs policies then in effect, the </w:t>
        </w:r>
        <w:r>
          <w:rPr>
            <w:rFonts w:ascii="Times New Roman" w:hAnsi="Times New Roman" w:cs="Times New Roman"/>
            <w:color w:val="131313"/>
            <w:sz w:val="23"/>
            <w:szCs w:val="23"/>
          </w:rPr>
          <w:t xml:space="preserve">Host </w:t>
        </w:r>
        <w:r>
          <w:rPr>
            <w:rFonts w:ascii="Times New Roman" w:hAnsi="Times New Roman" w:cs="Times New Roman"/>
            <w:color w:val="232323"/>
            <w:sz w:val="23"/>
            <w:szCs w:val="23"/>
          </w:rPr>
          <w:t>Blue will be responsible for</w:t>
        </w:r>
      </w:ins>
    </w:p>
    <w:p w14:paraId="49A9774F" w14:textId="77777777" w:rsidR="00472D06" w:rsidRDefault="00472D06" w:rsidP="0028424D">
      <w:pPr>
        <w:autoSpaceDE w:val="0"/>
        <w:autoSpaceDN w:val="0"/>
        <w:adjustRightInd w:val="0"/>
        <w:spacing w:after="0" w:line="240" w:lineRule="auto"/>
        <w:ind w:left="1440"/>
        <w:rPr>
          <w:ins w:id="121" w:author="Kluge, Shauna" w:date="2021-02-26T11:01:00Z"/>
          <w:rFonts w:ascii="Times New Roman" w:hAnsi="Times New Roman" w:cs="Times New Roman"/>
          <w:color w:val="232323"/>
          <w:sz w:val="23"/>
          <w:szCs w:val="23"/>
        </w:rPr>
      </w:pPr>
      <w:ins w:id="122" w:author="Kluge, Shauna" w:date="2021-02-26T11:01:00Z">
        <w:r>
          <w:rPr>
            <w:rFonts w:ascii="Times New Roman" w:hAnsi="Times New Roman" w:cs="Times New Roman"/>
            <w:color w:val="232323"/>
            <w:sz w:val="23"/>
            <w:szCs w:val="23"/>
          </w:rPr>
          <w:t xml:space="preserve">providing </w:t>
        </w:r>
        <w:r>
          <w:rPr>
            <w:rFonts w:ascii="Times New Roman" w:hAnsi="Times New Roman" w:cs="Times New Roman"/>
            <w:color w:val="373737"/>
            <w:sz w:val="23"/>
            <w:szCs w:val="23"/>
          </w:rPr>
          <w:t xml:space="preserve">such services </w:t>
        </w:r>
        <w:r>
          <w:rPr>
            <w:rFonts w:ascii="Times New Roman" w:hAnsi="Times New Roman" w:cs="Times New Roman"/>
            <w:color w:val="232323"/>
            <w:sz w:val="23"/>
            <w:szCs w:val="23"/>
          </w:rPr>
          <w:t xml:space="preserve">as contracting and handling </w:t>
        </w:r>
        <w:r>
          <w:rPr>
            <w:rFonts w:ascii="Times New Roman" w:hAnsi="Times New Roman" w:cs="Times New Roman"/>
            <w:color w:val="373737"/>
            <w:sz w:val="23"/>
            <w:szCs w:val="23"/>
          </w:rPr>
          <w:t>substa</w:t>
        </w:r>
        <w:r>
          <w:rPr>
            <w:rFonts w:ascii="Times New Roman" w:hAnsi="Times New Roman" w:cs="Times New Roman"/>
            <w:color w:val="131313"/>
            <w:sz w:val="23"/>
            <w:szCs w:val="23"/>
          </w:rPr>
          <w:t xml:space="preserve">ntially </w:t>
        </w:r>
        <w:r>
          <w:rPr>
            <w:rFonts w:ascii="Times New Roman" w:hAnsi="Times New Roman" w:cs="Times New Roman"/>
            <w:color w:val="232323"/>
            <w:sz w:val="23"/>
            <w:szCs w:val="23"/>
          </w:rPr>
          <w:t>all</w:t>
        </w:r>
      </w:ins>
    </w:p>
    <w:p w14:paraId="0552DFB4" w14:textId="77777777" w:rsidR="00472D06" w:rsidRDefault="00472D06" w:rsidP="0028424D">
      <w:pPr>
        <w:autoSpaceDE w:val="0"/>
        <w:autoSpaceDN w:val="0"/>
        <w:adjustRightInd w:val="0"/>
        <w:spacing w:after="0" w:line="240" w:lineRule="auto"/>
        <w:ind w:left="1440"/>
        <w:rPr>
          <w:ins w:id="123" w:author="Kluge, Shauna" w:date="2021-02-26T11:01:00Z"/>
          <w:rFonts w:ascii="Times New Roman" w:hAnsi="Times New Roman" w:cs="Times New Roman"/>
          <w:color w:val="232323"/>
          <w:sz w:val="23"/>
          <w:szCs w:val="23"/>
        </w:rPr>
      </w:pPr>
      <w:ins w:id="124" w:author="Kluge, Shauna" w:date="2021-02-26T11:01:00Z">
        <w:r>
          <w:rPr>
            <w:rFonts w:ascii="Times New Roman" w:hAnsi="Times New Roman" w:cs="Times New Roman"/>
            <w:color w:val="232323"/>
            <w:sz w:val="23"/>
            <w:szCs w:val="23"/>
          </w:rPr>
          <w:t xml:space="preserve">interactions with its Network Providers. The financial terms of </w:t>
        </w:r>
        <w:r>
          <w:rPr>
            <w:rFonts w:ascii="Times New Roman" w:hAnsi="Times New Roman" w:cs="Times New Roman"/>
            <w:color w:val="373737"/>
            <w:sz w:val="23"/>
            <w:szCs w:val="23"/>
          </w:rPr>
          <w:t>t</w:t>
        </w:r>
        <w:r>
          <w:rPr>
            <w:rFonts w:ascii="Times New Roman" w:hAnsi="Times New Roman" w:cs="Times New Roman"/>
            <w:color w:val="131313"/>
            <w:sz w:val="23"/>
            <w:szCs w:val="23"/>
          </w:rPr>
          <w:t xml:space="preserve">he </w:t>
        </w:r>
        <w:r>
          <w:rPr>
            <w:rFonts w:ascii="Times New Roman" w:hAnsi="Times New Roman" w:cs="Times New Roman"/>
            <w:color w:val="232323"/>
            <w:sz w:val="23"/>
            <w:szCs w:val="23"/>
          </w:rPr>
          <w:t>BlueCard</w:t>
        </w:r>
      </w:ins>
    </w:p>
    <w:p w14:paraId="575CB33D" w14:textId="77777777" w:rsidR="00472D06" w:rsidRDefault="00472D06" w:rsidP="0028424D">
      <w:pPr>
        <w:autoSpaceDE w:val="0"/>
        <w:autoSpaceDN w:val="0"/>
        <w:adjustRightInd w:val="0"/>
        <w:spacing w:after="0" w:line="240" w:lineRule="auto"/>
        <w:ind w:left="1440"/>
        <w:rPr>
          <w:ins w:id="125" w:author="Kluge, Shauna" w:date="2021-02-26T11:01:00Z"/>
          <w:rFonts w:ascii="Times New Roman" w:hAnsi="Times New Roman" w:cs="Times New Roman"/>
          <w:color w:val="373737"/>
          <w:sz w:val="23"/>
          <w:szCs w:val="23"/>
        </w:rPr>
      </w:pPr>
      <w:ins w:id="126" w:author="Kluge, Shauna" w:date="2021-02-26T11:01:00Z">
        <w:r>
          <w:rPr>
            <w:rFonts w:ascii="Times New Roman" w:hAnsi="Times New Roman" w:cs="Times New Roman"/>
            <w:color w:val="232323"/>
            <w:sz w:val="23"/>
            <w:szCs w:val="23"/>
          </w:rPr>
          <w:t xml:space="preserve">Program are described </w:t>
        </w:r>
        <w:r>
          <w:rPr>
            <w:rFonts w:ascii="Times New Roman" w:hAnsi="Times New Roman" w:cs="Times New Roman"/>
            <w:color w:val="373737"/>
            <w:sz w:val="23"/>
            <w:szCs w:val="23"/>
          </w:rPr>
          <w:t>ge</w:t>
        </w:r>
        <w:r>
          <w:rPr>
            <w:rFonts w:ascii="Times New Roman" w:hAnsi="Times New Roman" w:cs="Times New Roman"/>
            <w:color w:val="131313"/>
            <w:sz w:val="23"/>
            <w:szCs w:val="23"/>
          </w:rPr>
          <w:t>nerally b</w:t>
        </w:r>
        <w:r>
          <w:rPr>
            <w:rFonts w:ascii="Times New Roman" w:hAnsi="Times New Roman" w:cs="Times New Roman"/>
            <w:color w:val="373737"/>
            <w:sz w:val="23"/>
            <w:szCs w:val="23"/>
          </w:rPr>
          <w:t xml:space="preserve">elow. </w:t>
        </w:r>
        <w:r>
          <w:rPr>
            <w:rFonts w:ascii="Times New Roman" w:hAnsi="Times New Roman" w:cs="Times New Roman"/>
            <w:color w:val="232323"/>
            <w:sz w:val="23"/>
            <w:szCs w:val="23"/>
          </w:rPr>
          <w:t xml:space="preserve">Individual circumstances may </w:t>
        </w:r>
        <w:r>
          <w:rPr>
            <w:rFonts w:ascii="Times New Roman" w:hAnsi="Times New Roman" w:cs="Times New Roman"/>
            <w:color w:val="373737"/>
            <w:sz w:val="23"/>
            <w:szCs w:val="23"/>
          </w:rPr>
          <w:t>arise</w:t>
        </w:r>
      </w:ins>
    </w:p>
    <w:p w14:paraId="1A550381" w14:textId="77777777" w:rsidR="00472D06" w:rsidRDefault="00472D06" w:rsidP="0028424D">
      <w:pPr>
        <w:autoSpaceDE w:val="0"/>
        <w:autoSpaceDN w:val="0"/>
        <w:adjustRightInd w:val="0"/>
        <w:spacing w:after="0" w:line="240" w:lineRule="auto"/>
        <w:ind w:left="1440"/>
        <w:rPr>
          <w:ins w:id="127" w:author="Kluge, Shauna" w:date="2021-02-26T11:01:00Z"/>
          <w:rFonts w:ascii="Times New Roman" w:hAnsi="Times New Roman" w:cs="Times New Roman"/>
          <w:color w:val="232323"/>
          <w:sz w:val="23"/>
          <w:szCs w:val="23"/>
        </w:rPr>
      </w:pPr>
      <w:ins w:id="128" w:author="Kluge, Shauna" w:date="2021-02-26T11:01:00Z">
        <w:r>
          <w:rPr>
            <w:rFonts w:ascii="Times New Roman" w:hAnsi="Times New Roman" w:cs="Times New Roman"/>
            <w:color w:val="232323"/>
            <w:sz w:val="23"/>
            <w:szCs w:val="23"/>
          </w:rPr>
          <w:t xml:space="preserve">that are not directly covered by this description; however, </w:t>
        </w:r>
        <w:r>
          <w:rPr>
            <w:rFonts w:ascii="Times New Roman" w:hAnsi="Times New Roman" w:cs="Times New Roman"/>
            <w:color w:val="131313"/>
            <w:sz w:val="23"/>
            <w:szCs w:val="23"/>
          </w:rPr>
          <w:t xml:space="preserve">in </w:t>
        </w:r>
        <w:r>
          <w:rPr>
            <w:rFonts w:ascii="Times New Roman" w:hAnsi="Times New Roman" w:cs="Times New Roman"/>
            <w:color w:val="232323"/>
            <w:sz w:val="23"/>
            <w:szCs w:val="23"/>
          </w:rPr>
          <w:t>those instances,</w:t>
        </w:r>
      </w:ins>
    </w:p>
    <w:p w14:paraId="4A742542" w14:textId="77777777" w:rsidR="00472D06" w:rsidRDefault="00472D06" w:rsidP="0028424D">
      <w:pPr>
        <w:autoSpaceDE w:val="0"/>
        <w:autoSpaceDN w:val="0"/>
        <w:adjustRightInd w:val="0"/>
        <w:spacing w:after="0" w:line="240" w:lineRule="auto"/>
        <w:ind w:left="1440"/>
        <w:rPr>
          <w:ins w:id="129" w:author="Kluge, Shauna" w:date="2021-02-26T11:01:00Z"/>
          <w:rFonts w:ascii="Times New Roman" w:hAnsi="Times New Roman" w:cs="Times New Roman"/>
          <w:color w:val="232323"/>
          <w:sz w:val="23"/>
          <w:szCs w:val="23"/>
        </w:rPr>
      </w:pPr>
      <w:ins w:id="130" w:author="Kluge, Shauna" w:date="2021-02-26T11:01:00Z">
        <w:r>
          <w:rPr>
            <w:rFonts w:ascii="Times New Roman" w:hAnsi="Times New Roman" w:cs="Times New Roman"/>
            <w:color w:val="232323"/>
            <w:sz w:val="23"/>
            <w:szCs w:val="23"/>
          </w:rPr>
          <w:t xml:space="preserve">Contractor's action will be consistent with the </w:t>
        </w:r>
        <w:r>
          <w:rPr>
            <w:rFonts w:ascii="Times New Roman" w:hAnsi="Times New Roman" w:cs="Times New Roman"/>
            <w:color w:val="373737"/>
            <w:sz w:val="23"/>
            <w:szCs w:val="23"/>
          </w:rPr>
          <w:t>spir</w:t>
        </w:r>
        <w:r>
          <w:rPr>
            <w:rFonts w:ascii="Times New Roman" w:hAnsi="Times New Roman" w:cs="Times New Roman"/>
            <w:color w:val="131313"/>
            <w:sz w:val="23"/>
            <w:szCs w:val="23"/>
          </w:rPr>
          <w:t xml:space="preserve">it </w:t>
        </w:r>
        <w:r>
          <w:rPr>
            <w:rFonts w:ascii="Times New Roman" w:hAnsi="Times New Roman" w:cs="Times New Roman"/>
            <w:color w:val="232323"/>
            <w:sz w:val="23"/>
            <w:szCs w:val="23"/>
          </w:rPr>
          <w:t>of this description.</w:t>
        </w:r>
      </w:ins>
    </w:p>
    <w:p w14:paraId="64C6340F" w14:textId="77777777" w:rsidR="00472D06" w:rsidRDefault="00472D06" w:rsidP="0028424D">
      <w:pPr>
        <w:autoSpaceDE w:val="0"/>
        <w:autoSpaceDN w:val="0"/>
        <w:adjustRightInd w:val="0"/>
        <w:spacing w:after="0" w:line="240" w:lineRule="auto"/>
        <w:ind w:left="1440"/>
        <w:rPr>
          <w:ins w:id="131" w:author="Kluge, Shauna" w:date="2021-02-26T11:01:00Z"/>
          <w:rFonts w:ascii="Times New Roman" w:hAnsi="Times New Roman" w:cs="Times New Roman"/>
          <w:color w:val="232323"/>
          <w:sz w:val="23"/>
          <w:szCs w:val="23"/>
        </w:rPr>
      </w:pPr>
      <w:ins w:id="132" w:author="Kluge, Shauna" w:date="2021-02-26T11:01:00Z">
        <w:r>
          <w:rPr>
            <w:rFonts w:ascii="Times New Roman" w:hAnsi="Times New Roman" w:cs="Times New Roman"/>
            <w:color w:val="232323"/>
            <w:sz w:val="23"/>
            <w:szCs w:val="23"/>
          </w:rPr>
          <w:t xml:space="preserve">(a) Liability </w:t>
        </w:r>
        <w:r>
          <w:rPr>
            <w:rFonts w:ascii="Times New Roman" w:hAnsi="Times New Roman" w:cs="Times New Roman"/>
            <w:color w:val="373737"/>
            <w:sz w:val="23"/>
            <w:szCs w:val="23"/>
          </w:rPr>
          <w:t>Calculat</w:t>
        </w:r>
        <w:r>
          <w:rPr>
            <w:rFonts w:ascii="Times New Roman" w:hAnsi="Times New Roman" w:cs="Times New Roman"/>
            <w:color w:val="131313"/>
            <w:sz w:val="23"/>
            <w:szCs w:val="23"/>
          </w:rPr>
          <w:t xml:space="preserve">ion </w:t>
        </w:r>
        <w:r>
          <w:rPr>
            <w:rFonts w:ascii="Times New Roman" w:hAnsi="Times New Roman" w:cs="Times New Roman"/>
            <w:color w:val="232323"/>
            <w:sz w:val="23"/>
            <w:szCs w:val="23"/>
          </w:rPr>
          <w:t xml:space="preserve">Method Per </w:t>
        </w:r>
        <w:r>
          <w:rPr>
            <w:rFonts w:ascii="Times New Roman" w:hAnsi="Times New Roman" w:cs="Times New Roman"/>
            <w:color w:val="373737"/>
            <w:sz w:val="23"/>
            <w:szCs w:val="23"/>
          </w:rPr>
          <w:t xml:space="preserve">Claim. </w:t>
        </w:r>
        <w:r>
          <w:rPr>
            <w:rFonts w:ascii="Times New Roman" w:hAnsi="Times New Roman" w:cs="Times New Roman"/>
            <w:color w:val="232323"/>
            <w:sz w:val="23"/>
            <w:szCs w:val="23"/>
          </w:rPr>
          <w:t>The calculation of the</w:t>
        </w:r>
      </w:ins>
    </w:p>
    <w:p w14:paraId="22C8108C" w14:textId="77777777" w:rsidR="00472D06" w:rsidRDefault="00472D06" w:rsidP="0028424D">
      <w:pPr>
        <w:autoSpaceDE w:val="0"/>
        <w:autoSpaceDN w:val="0"/>
        <w:adjustRightInd w:val="0"/>
        <w:spacing w:after="0" w:line="240" w:lineRule="auto"/>
        <w:ind w:left="1440"/>
        <w:rPr>
          <w:ins w:id="133" w:author="Kluge, Shauna" w:date="2021-02-26T11:01:00Z"/>
          <w:rFonts w:ascii="Times New Roman" w:hAnsi="Times New Roman" w:cs="Times New Roman"/>
          <w:color w:val="232323"/>
          <w:sz w:val="23"/>
          <w:szCs w:val="23"/>
        </w:rPr>
      </w:pPr>
      <w:ins w:id="134" w:author="Kluge, Shauna" w:date="2021-02-26T11:01:00Z">
        <w:r>
          <w:rPr>
            <w:rFonts w:ascii="Times New Roman" w:hAnsi="Times New Roman" w:cs="Times New Roman"/>
            <w:color w:val="232323"/>
            <w:sz w:val="23"/>
            <w:szCs w:val="23"/>
          </w:rPr>
          <w:t xml:space="preserve">Member </w:t>
        </w:r>
        <w:r>
          <w:rPr>
            <w:rFonts w:ascii="Times New Roman" w:hAnsi="Times New Roman" w:cs="Times New Roman"/>
            <w:color w:val="131313"/>
            <w:sz w:val="23"/>
            <w:szCs w:val="23"/>
          </w:rPr>
          <w:t xml:space="preserve">liability </w:t>
        </w:r>
        <w:r>
          <w:rPr>
            <w:rFonts w:ascii="Times New Roman" w:hAnsi="Times New Roman" w:cs="Times New Roman"/>
            <w:color w:val="232323"/>
            <w:sz w:val="23"/>
            <w:szCs w:val="23"/>
          </w:rPr>
          <w:t>on Claims for Covered Services processed through</w:t>
        </w:r>
      </w:ins>
    </w:p>
    <w:p w14:paraId="702F9051" w14:textId="77777777" w:rsidR="00472D06" w:rsidRDefault="00472D06" w:rsidP="0028424D">
      <w:pPr>
        <w:autoSpaceDE w:val="0"/>
        <w:autoSpaceDN w:val="0"/>
        <w:adjustRightInd w:val="0"/>
        <w:spacing w:after="0" w:line="240" w:lineRule="auto"/>
        <w:ind w:left="1440"/>
        <w:rPr>
          <w:ins w:id="135" w:author="Kluge, Shauna" w:date="2021-02-26T11:01:00Z"/>
          <w:rFonts w:ascii="Times New Roman" w:hAnsi="Times New Roman" w:cs="Times New Roman"/>
          <w:color w:val="232323"/>
          <w:sz w:val="23"/>
          <w:szCs w:val="23"/>
        </w:rPr>
      </w:pPr>
      <w:ins w:id="136" w:author="Kluge, Shauna" w:date="2021-02-26T11:01:00Z">
        <w:r>
          <w:rPr>
            <w:rFonts w:ascii="Times New Roman" w:hAnsi="Times New Roman" w:cs="Times New Roman"/>
            <w:color w:val="373737"/>
            <w:sz w:val="23"/>
            <w:szCs w:val="23"/>
          </w:rPr>
          <w:t xml:space="preserve">the </w:t>
        </w:r>
        <w:r>
          <w:rPr>
            <w:rFonts w:ascii="Times New Roman" w:hAnsi="Times New Roman" w:cs="Times New Roman"/>
            <w:color w:val="232323"/>
            <w:sz w:val="23"/>
            <w:szCs w:val="23"/>
          </w:rPr>
          <w:t xml:space="preserve">BlueCard Program will be based on the </w:t>
        </w:r>
        <w:r>
          <w:rPr>
            <w:rFonts w:ascii="Times New Roman" w:hAnsi="Times New Roman" w:cs="Times New Roman"/>
            <w:color w:val="131313"/>
            <w:sz w:val="23"/>
            <w:szCs w:val="23"/>
          </w:rPr>
          <w:t xml:space="preserve">lower </w:t>
        </w:r>
        <w:r>
          <w:rPr>
            <w:rFonts w:ascii="Times New Roman" w:hAnsi="Times New Roman" w:cs="Times New Roman"/>
            <w:color w:val="232323"/>
            <w:sz w:val="23"/>
            <w:szCs w:val="23"/>
          </w:rPr>
          <w:t>of the Network</w:t>
        </w:r>
      </w:ins>
    </w:p>
    <w:p w14:paraId="6BC05BE0" w14:textId="77777777" w:rsidR="00472D06" w:rsidRDefault="00472D06" w:rsidP="0028424D">
      <w:pPr>
        <w:autoSpaceDE w:val="0"/>
        <w:autoSpaceDN w:val="0"/>
        <w:adjustRightInd w:val="0"/>
        <w:spacing w:after="0" w:line="240" w:lineRule="auto"/>
        <w:ind w:left="1440"/>
        <w:rPr>
          <w:ins w:id="137" w:author="Kluge, Shauna" w:date="2021-02-26T11:01:00Z"/>
          <w:rFonts w:ascii="Times New Roman" w:hAnsi="Times New Roman" w:cs="Times New Roman"/>
          <w:color w:val="232323"/>
          <w:sz w:val="23"/>
          <w:szCs w:val="23"/>
        </w:rPr>
      </w:pPr>
      <w:ins w:id="138" w:author="Kluge, Shauna" w:date="2021-02-26T11:01:00Z">
        <w:r>
          <w:rPr>
            <w:rFonts w:ascii="Times New Roman" w:hAnsi="Times New Roman" w:cs="Times New Roman"/>
            <w:color w:val="232323"/>
            <w:sz w:val="23"/>
            <w:szCs w:val="23"/>
          </w:rPr>
          <w:t xml:space="preserve">Provider's Billed Charges or the negotiated price made </w:t>
        </w:r>
        <w:r>
          <w:rPr>
            <w:rFonts w:ascii="Times New Roman" w:hAnsi="Times New Roman" w:cs="Times New Roman"/>
            <w:color w:val="373737"/>
            <w:sz w:val="23"/>
            <w:szCs w:val="23"/>
          </w:rPr>
          <w:t xml:space="preserve">available </w:t>
        </w:r>
        <w:r>
          <w:rPr>
            <w:rFonts w:ascii="Times New Roman" w:hAnsi="Times New Roman" w:cs="Times New Roman"/>
            <w:color w:val="232323"/>
            <w:sz w:val="23"/>
            <w:szCs w:val="23"/>
          </w:rPr>
          <w:t>to</w:t>
        </w:r>
      </w:ins>
    </w:p>
    <w:p w14:paraId="4D91824E" w14:textId="4A8A5A93" w:rsidR="00472D06" w:rsidRDefault="00472D06" w:rsidP="0028424D">
      <w:pPr>
        <w:autoSpaceDE w:val="0"/>
        <w:autoSpaceDN w:val="0"/>
        <w:adjustRightInd w:val="0"/>
        <w:spacing w:after="0" w:line="240" w:lineRule="auto"/>
        <w:ind w:left="1440"/>
        <w:rPr>
          <w:ins w:id="139" w:author="Kluge, Shauna" w:date="2021-02-26T11:10:00Z"/>
          <w:rFonts w:ascii="Times New Roman" w:hAnsi="Times New Roman" w:cs="Times New Roman"/>
          <w:color w:val="232323"/>
          <w:sz w:val="23"/>
          <w:szCs w:val="23"/>
        </w:rPr>
      </w:pPr>
      <w:ins w:id="140" w:author="Kluge, Shauna" w:date="2021-02-26T11:01:00Z">
        <w:r>
          <w:rPr>
            <w:rFonts w:ascii="Times New Roman" w:hAnsi="Times New Roman" w:cs="Times New Roman"/>
            <w:color w:val="373737"/>
            <w:sz w:val="23"/>
            <w:szCs w:val="23"/>
          </w:rPr>
          <w:t xml:space="preserve">Contractor </w:t>
        </w:r>
        <w:r>
          <w:rPr>
            <w:rFonts w:ascii="Times New Roman" w:hAnsi="Times New Roman" w:cs="Times New Roman"/>
            <w:color w:val="232323"/>
            <w:sz w:val="23"/>
            <w:szCs w:val="23"/>
          </w:rPr>
          <w:t>by the Host Blue.</w:t>
        </w:r>
      </w:ins>
    </w:p>
    <w:p w14:paraId="38C1A06E" w14:textId="77777777" w:rsidR="0087161C" w:rsidRDefault="0087161C" w:rsidP="0028424D">
      <w:pPr>
        <w:autoSpaceDE w:val="0"/>
        <w:autoSpaceDN w:val="0"/>
        <w:adjustRightInd w:val="0"/>
        <w:spacing w:after="0" w:line="240" w:lineRule="auto"/>
        <w:ind w:left="1440"/>
        <w:rPr>
          <w:ins w:id="141" w:author="Kluge, Shauna" w:date="2021-02-26T11:01:00Z"/>
          <w:rFonts w:ascii="Times New Roman" w:hAnsi="Times New Roman" w:cs="Times New Roman"/>
          <w:color w:val="232323"/>
          <w:sz w:val="23"/>
          <w:szCs w:val="23"/>
        </w:rPr>
      </w:pPr>
    </w:p>
    <w:p w14:paraId="6240D3C2" w14:textId="77777777" w:rsidR="00472D06" w:rsidRDefault="00472D06" w:rsidP="0028424D">
      <w:pPr>
        <w:autoSpaceDE w:val="0"/>
        <w:autoSpaceDN w:val="0"/>
        <w:adjustRightInd w:val="0"/>
        <w:spacing w:after="0" w:line="240" w:lineRule="auto"/>
        <w:ind w:left="1440"/>
        <w:rPr>
          <w:ins w:id="142" w:author="Kluge, Shauna" w:date="2021-02-26T11:01:00Z"/>
          <w:rFonts w:ascii="Times New Roman" w:hAnsi="Times New Roman" w:cs="Times New Roman"/>
          <w:color w:val="232323"/>
          <w:sz w:val="23"/>
          <w:szCs w:val="23"/>
        </w:rPr>
      </w:pPr>
      <w:ins w:id="143" w:author="Kluge, Shauna" w:date="2021-02-26T11:01:00Z">
        <w:r>
          <w:rPr>
            <w:rFonts w:ascii="Times New Roman" w:hAnsi="Times New Roman" w:cs="Times New Roman"/>
            <w:color w:val="232323"/>
            <w:sz w:val="23"/>
            <w:szCs w:val="23"/>
          </w:rPr>
          <w:t xml:space="preserve">The calculation </w:t>
        </w:r>
        <w:r>
          <w:rPr>
            <w:rFonts w:ascii="Times New Roman" w:hAnsi="Times New Roman" w:cs="Times New Roman"/>
            <w:color w:val="373737"/>
            <w:sz w:val="23"/>
            <w:szCs w:val="23"/>
          </w:rPr>
          <w:t xml:space="preserve">of </w:t>
        </w:r>
        <w:r>
          <w:rPr>
            <w:rFonts w:ascii="Times New Roman" w:hAnsi="Times New Roman" w:cs="Times New Roman"/>
            <w:color w:val="232323"/>
            <w:sz w:val="23"/>
            <w:szCs w:val="23"/>
          </w:rPr>
          <w:t xml:space="preserve">the State liability on </w:t>
        </w:r>
        <w:r>
          <w:rPr>
            <w:rFonts w:ascii="Times New Roman" w:hAnsi="Times New Roman" w:cs="Times New Roman"/>
            <w:color w:val="373737"/>
            <w:sz w:val="23"/>
            <w:szCs w:val="23"/>
          </w:rPr>
          <w:t>C</w:t>
        </w:r>
        <w:r>
          <w:rPr>
            <w:rFonts w:ascii="Times New Roman" w:hAnsi="Times New Roman" w:cs="Times New Roman"/>
            <w:color w:val="131313"/>
            <w:sz w:val="23"/>
            <w:szCs w:val="23"/>
          </w:rPr>
          <w:t>l</w:t>
        </w:r>
        <w:r>
          <w:rPr>
            <w:rFonts w:ascii="Times New Roman" w:hAnsi="Times New Roman" w:cs="Times New Roman"/>
            <w:color w:val="373737"/>
            <w:sz w:val="23"/>
            <w:szCs w:val="23"/>
          </w:rPr>
          <w:t>a</w:t>
        </w:r>
        <w:r>
          <w:rPr>
            <w:rFonts w:ascii="Times New Roman" w:hAnsi="Times New Roman" w:cs="Times New Roman"/>
            <w:color w:val="131313"/>
            <w:sz w:val="23"/>
            <w:szCs w:val="23"/>
          </w:rPr>
          <w:t xml:space="preserve">ims </w:t>
        </w:r>
        <w:r>
          <w:rPr>
            <w:rFonts w:ascii="Times New Roman" w:hAnsi="Times New Roman" w:cs="Times New Roman"/>
            <w:color w:val="232323"/>
            <w:sz w:val="23"/>
            <w:szCs w:val="23"/>
          </w:rPr>
          <w:t>for Covered Services</w:t>
        </w:r>
      </w:ins>
    </w:p>
    <w:p w14:paraId="6C08A91E" w14:textId="77777777" w:rsidR="00472D06" w:rsidRDefault="00472D06" w:rsidP="0028424D">
      <w:pPr>
        <w:autoSpaceDE w:val="0"/>
        <w:autoSpaceDN w:val="0"/>
        <w:adjustRightInd w:val="0"/>
        <w:spacing w:after="0" w:line="240" w:lineRule="auto"/>
        <w:ind w:left="1440"/>
        <w:rPr>
          <w:ins w:id="144" w:author="Kluge, Shauna" w:date="2021-02-26T11:01:00Z"/>
          <w:rFonts w:ascii="Times New Roman" w:hAnsi="Times New Roman" w:cs="Times New Roman"/>
          <w:color w:val="232323"/>
          <w:sz w:val="23"/>
          <w:szCs w:val="23"/>
        </w:rPr>
      </w:pPr>
      <w:ins w:id="145" w:author="Kluge, Shauna" w:date="2021-02-26T11:01:00Z">
        <w:r>
          <w:rPr>
            <w:rFonts w:ascii="Times New Roman" w:hAnsi="Times New Roman" w:cs="Times New Roman"/>
            <w:color w:val="232323"/>
            <w:sz w:val="23"/>
            <w:szCs w:val="23"/>
          </w:rPr>
          <w:t>processed through the BlueCard Program will be based on the</w:t>
        </w:r>
      </w:ins>
    </w:p>
    <w:p w14:paraId="234CD677" w14:textId="77777777" w:rsidR="00472D06" w:rsidRDefault="00472D06" w:rsidP="0028424D">
      <w:pPr>
        <w:autoSpaceDE w:val="0"/>
        <w:autoSpaceDN w:val="0"/>
        <w:adjustRightInd w:val="0"/>
        <w:spacing w:after="0" w:line="240" w:lineRule="auto"/>
        <w:ind w:left="1440"/>
        <w:rPr>
          <w:ins w:id="146" w:author="Kluge, Shauna" w:date="2021-02-26T11:01:00Z"/>
          <w:rFonts w:ascii="Times New Roman" w:hAnsi="Times New Roman" w:cs="Times New Roman"/>
          <w:color w:val="000000"/>
          <w:sz w:val="23"/>
          <w:szCs w:val="23"/>
        </w:rPr>
      </w:pPr>
      <w:ins w:id="147" w:author="Kluge, Shauna" w:date="2021-02-26T11:01:00Z">
        <w:r>
          <w:rPr>
            <w:rFonts w:ascii="Times New Roman" w:hAnsi="Times New Roman" w:cs="Times New Roman"/>
            <w:color w:val="232323"/>
            <w:sz w:val="23"/>
            <w:szCs w:val="23"/>
          </w:rPr>
          <w:t>negotiated price made available to Contractor by the Host Blue</w:t>
        </w:r>
        <w:r>
          <w:rPr>
            <w:rFonts w:ascii="Times New Roman" w:hAnsi="Times New Roman" w:cs="Times New Roman"/>
            <w:color w:val="000000"/>
            <w:sz w:val="23"/>
            <w:szCs w:val="23"/>
          </w:rPr>
          <w:t>.</w:t>
        </w:r>
      </w:ins>
    </w:p>
    <w:p w14:paraId="55CC62BA" w14:textId="77777777" w:rsidR="00472D06" w:rsidRDefault="00472D06" w:rsidP="0028424D">
      <w:pPr>
        <w:autoSpaceDE w:val="0"/>
        <w:autoSpaceDN w:val="0"/>
        <w:adjustRightInd w:val="0"/>
        <w:spacing w:after="0" w:line="240" w:lineRule="auto"/>
        <w:ind w:left="1440"/>
        <w:rPr>
          <w:ins w:id="148" w:author="Kluge, Shauna" w:date="2021-02-26T11:01:00Z"/>
          <w:rFonts w:ascii="Times New Roman" w:hAnsi="Times New Roman" w:cs="Times New Roman"/>
          <w:color w:val="131313"/>
          <w:sz w:val="23"/>
          <w:szCs w:val="23"/>
        </w:rPr>
      </w:pPr>
      <w:ins w:id="149" w:author="Kluge, Shauna" w:date="2021-02-26T11:01:00Z">
        <w:r>
          <w:rPr>
            <w:rFonts w:ascii="Times New Roman" w:hAnsi="Times New Roman" w:cs="Times New Roman"/>
            <w:color w:val="232323"/>
            <w:sz w:val="23"/>
            <w:szCs w:val="23"/>
          </w:rPr>
          <w:t xml:space="preserve">Sometimes, this </w:t>
        </w:r>
        <w:r>
          <w:rPr>
            <w:rFonts w:ascii="Times New Roman" w:hAnsi="Times New Roman" w:cs="Times New Roman"/>
            <w:color w:val="373737"/>
            <w:sz w:val="23"/>
            <w:szCs w:val="23"/>
          </w:rPr>
          <w:t>negotia</w:t>
        </w:r>
        <w:r>
          <w:rPr>
            <w:rFonts w:ascii="Times New Roman" w:hAnsi="Times New Roman" w:cs="Times New Roman"/>
            <w:color w:val="131313"/>
            <w:sz w:val="23"/>
            <w:szCs w:val="23"/>
          </w:rPr>
          <w:t xml:space="preserve">ted </w:t>
        </w:r>
        <w:r>
          <w:rPr>
            <w:rFonts w:ascii="Times New Roman" w:hAnsi="Times New Roman" w:cs="Times New Roman"/>
            <w:color w:val="232323"/>
            <w:sz w:val="23"/>
            <w:szCs w:val="23"/>
          </w:rPr>
          <w:t xml:space="preserve">price may be </w:t>
        </w:r>
        <w:r>
          <w:rPr>
            <w:rFonts w:ascii="Times New Roman" w:hAnsi="Times New Roman" w:cs="Times New Roman"/>
            <w:color w:val="373737"/>
            <w:sz w:val="23"/>
            <w:szCs w:val="23"/>
          </w:rPr>
          <w:t xml:space="preserve">greater </w:t>
        </w:r>
        <w:r>
          <w:rPr>
            <w:rFonts w:ascii="Times New Roman" w:hAnsi="Times New Roman" w:cs="Times New Roman"/>
            <w:color w:val="232323"/>
            <w:sz w:val="23"/>
            <w:szCs w:val="23"/>
          </w:rPr>
          <w:t xml:space="preserve">than Billed </w:t>
        </w:r>
        <w:r>
          <w:rPr>
            <w:rFonts w:ascii="Times New Roman" w:hAnsi="Times New Roman" w:cs="Times New Roman"/>
            <w:color w:val="373737"/>
            <w:sz w:val="23"/>
            <w:szCs w:val="23"/>
          </w:rPr>
          <w:t xml:space="preserve">Charges </w:t>
        </w:r>
        <w:r>
          <w:rPr>
            <w:rFonts w:ascii="Times New Roman" w:hAnsi="Times New Roman" w:cs="Times New Roman"/>
            <w:color w:val="131313"/>
            <w:sz w:val="23"/>
            <w:szCs w:val="23"/>
          </w:rPr>
          <w:t>if</w:t>
        </w:r>
      </w:ins>
    </w:p>
    <w:p w14:paraId="1CF46F0F" w14:textId="77777777" w:rsidR="00472D06" w:rsidRDefault="00472D06" w:rsidP="0028424D">
      <w:pPr>
        <w:autoSpaceDE w:val="0"/>
        <w:autoSpaceDN w:val="0"/>
        <w:adjustRightInd w:val="0"/>
        <w:spacing w:after="0" w:line="240" w:lineRule="auto"/>
        <w:ind w:left="1440"/>
        <w:rPr>
          <w:ins w:id="150" w:author="Kluge, Shauna" w:date="2021-02-26T11:01:00Z"/>
          <w:rFonts w:ascii="Times New Roman" w:hAnsi="Times New Roman" w:cs="Times New Roman"/>
          <w:color w:val="373737"/>
          <w:sz w:val="23"/>
          <w:szCs w:val="23"/>
        </w:rPr>
      </w:pPr>
      <w:ins w:id="151" w:author="Kluge, Shauna" w:date="2021-02-26T11:01:00Z">
        <w:r>
          <w:rPr>
            <w:rFonts w:ascii="Times New Roman" w:hAnsi="Times New Roman" w:cs="Times New Roman"/>
            <w:color w:val="232323"/>
            <w:sz w:val="23"/>
            <w:szCs w:val="23"/>
          </w:rPr>
          <w:t xml:space="preserve">the Host Blue has negotiated with its Network </w:t>
        </w:r>
        <w:r>
          <w:rPr>
            <w:rFonts w:ascii="Times New Roman" w:hAnsi="Times New Roman" w:cs="Times New Roman"/>
            <w:color w:val="373737"/>
            <w:sz w:val="23"/>
            <w:szCs w:val="23"/>
          </w:rPr>
          <w:t>Prov</w:t>
        </w:r>
        <w:r>
          <w:rPr>
            <w:rFonts w:ascii="Times New Roman" w:hAnsi="Times New Roman" w:cs="Times New Roman"/>
            <w:color w:val="131313"/>
            <w:sz w:val="23"/>
            <w:szCs w:val="23"/>
          </w:rPr>
          <w:t xml:space="preserve">ider(s) </w:t>
        </w:r>
        <w:r>
          <w:rPr>
            <w:rFonts w:ascii="Times New Roman" w:hAnsi="Times New Roman" w:cs="Times New Roman"/>
            <w:color w:val="232323"/>
            <w:sz w:val="23"/>
            <w:szCs w:val="23"/>
          </w:rPr>
          <w:t xml:space="preserve">an </w:t>
        </w:r>
        <w:r>
          <w:rPr>
            <w:rFonts w:ascii="Times New Roman" w:hAnsi="Times New Roman" w:cs="Times New Roman"/>
            <w:color w:val="131313"/>
            <w:sz w:val="23"/>
            <w:szCs w:val="23"/>
          </w:rPr>
          <w:t>inclu</w:t>
        </w:r>
        <w:r>
          <w:rPr>
            <w:rFonts w:ascii="Times New Roman" w:hAnsi="Times New Roman" w:cs="Times New Roman"/>
            <w:color w:val="373737"/>
            <w:sz w:val="23"/>
            <w:szCs w:val="23"/>
          </w:rPr>
          <w:t>sive</w:t>
        </w:r>
      </w:ins>
    </w:p>
    <w:p w14:paraId="68556518" w14:textId="77777777" w:rsidR="00472D06" w:rsidRDefault="00472D06" w:rsidP="0028424D">
      <w:pPr>
        <w:autoSpaceDE w:val="0"/>
        <w:autoSpaceDN w:val="0"/>
        <w:adjustRightInd w:val="0"/>
        <w:spacing w:after="0" w:line="240" w:lineRule="auto"/>
        <w:ind w:left="1440"/>
        <w:rPr>
          <w:ins w:id="152" w:author="Kluge, Shauna" w:date="2021-02-26T11:01:00Z"/>
          <w:rFonts w:ascii="Times New Roman" w:hAnsi="Times New Roman" w:cs="Times New Roman"/>
          <w:color w:val="232323"/>
          <w:sz w:val="23"/>
          <w:szCs w:val="23"/>
        </w:rPr>
      </w:pPr>
      <w:ins w:id="153" w:author="Kluge, Shauna" w:date="2021-02-26T11:01:00Z">
        <w:r>
          <w:rPr>
            <w:rFonts w:ascii="Times New Roman" w:hAnsi="Times New Roman" w:cs="Times New Roman"/>
            <w:color w:val="232323"/>
            <w:sz w:val="23"/>
            <w:szCs w:val="23"/>
          </w:rPr>
          <w:t xml:space="preserve">allowance (e.g., per </w:t>
        </w:r>
        <w:r>
          <w:rPr>
            <w:rFonts w:ascii="Times New Roman" w:hAnsi="Times New Roman" w:cs="Times New Roman"/>
            <w:color w:val="373737"/>
            <w:sz w:val="23"/>
            <w:szCs w:val="23"/>
          </w:rPr>
          <w:t xml:space="preserve">case </w:t>
        </w:r>
        <w:r>
          <w:rPr>
            <w:rFonts w:ascii="Times New Roman" w:hAnsi="Times New Roman" w:cs="Times New Roman"/>
            <w:color w:val="232323"/>
            <w:sz w:val="23"/>
            <w:szCs w:val="23"/>
          </w:rPr>
          <w:t>or per day amount) for specific health care</w:t>
        </w:r>
      </w:ins>
    </w:p>
    <w:p w14:paraId="2F1430F9" w14:textId="77777777" w:rsidR="00472D06" w:rsidRDefault="00472D06" w:rsidP="0028424D">
      <w:pPr>
        <w:autoSpaceDE w:val="0"/>
        <w:autoSpaceDN w:val="0"/>
        <w:adjustRightInd w:val="0"/>
        <w:spacing w:after="0" w:line="240" w:lineRule="auto"/>
        <w:ind w:left="1440"/>
        <w:rPr>
          <w:ins w:id="154" w:author="Kluge, Shauna" w:date="2021-02-26T11:01:00Z"/>
          <w:rFonts w:ascii="Times New Roman" w:hAnsi="Times New Roman" w:cs="Times New Roman"/>
          <w:color w:val="373737"/>
          <w:sz w:val="23"/>
          <w:szCs w:val="23"/>
        </w:rPr>
      </w:pPr>
      <w:ins w:id="155" w:author="Kluge, Shauna" w:date="2021-02-26T11:01:00Z">
        <w:r>
          <w:rPr>
            <w:rFonts w:ascii="Times New Roman" w:hAnsi="Times New Roman" w:cs="Times New Roman"/>
            <w:color w:val="232323"/>
            <w:sz w:val="23"/>
            <w:szCs w:val="23"/>
          </w:rPr>
          <w:t xml:space="preserve">services. Host </w:t>
        </w:r>
        <w:r>
          <w:rPr>
            <w:rFonts w:ascii="Times New Roman" w:hAnsi="Times New Roman" w:cs="Times New Roman"/>
            <w:color w:val="373737"/>
            <w:sz w:val="23"/>
            <w:szCs w:val="23"/>
          </w:rPr>
          <w:t xml:space="preserve">Blues </w:t>
        </w:r>
        <w:r>
          <w:rPr>
            <w:rFonts w:ascii="Times New Roman" w:hAnsi="Times New Roman" w:cs="Times New Roman"/>
            <w:color w:val="232323"/>
            <w:sz w:val="23"/>
            <w:szCs w:val="23"/>
          </w:rPr>
          <w:t xml:space="preserve">may use various methods </w:t>
        </w:r>
        <w:r>
          <w:rPr>
            <w:rFonts w:ascii="Times New Roman" w:hAnsi="Times New Roman" w:cs="Times New Roman"/>
            <w:color w:val="373737"/>
            <w:sz w:val="23"/>
            <w:szCs w:val="23"/>
          </w:rPr>
          <w:t xml:space="preserve">to </w:t>
        </w:r>
        <w:r>
          <w:rPr>
            <w:rFonts w:ascii="Times New Roman" w:hAnsi="Times New Roman" w:cs="Times New Roman"/>
            <w:color w:val="232323"/>
            <w:sz w:val="23"/>
            <w:szCs w:val="23"/>
          </w:rPr>
          <w:t xml:space="preserve">determine </w:t>
        </w:r>
        <w:r>
          <w:rPr>
            <w:rFonts w:ascii="Times New Roman" w:hAnsi="Times New Roman" w:cs="Times New Roman"/>
            <w:color w:val="373737"/>
            <w:sz w:val="23"/>
            <w:szCs w:val="23"/>
          </w:rPr>
          <w:t>a</w:t>
        </w:r>
      </w:ins>
    </w:p>
    <w:p w14:paraId="7AF1E4B2" w14:textId="279CC5BA" w:rsidR="00472D06" w:rsidRDefault="00472D06" w:rsidP="0028424D">
      <w:pPr>
        <w:autoSpaceDE w:val="0"/>
        <w:autoSpaceDN w:val="0"/>
        <w:adjustRightInd w:val="0"/>
        <w:spacing w:after="0" w:line="240" w:lineRule="auto"/>
        <w:ind w:left="1440"/>
        <w:rPr>
          <w:ins w:id="156" w:author="Kluge, Shauna" w:date="2021-02-26T11:06:00Z"/>
          <w:rFonts w:ascii="Times New Roman" w:hAnsi="Times New Roman" w:cs="Times New Roman"/>
          <w:color w:val="232323"/>
          <w:sz w:val="23"/>
          <w:szCs w:val="23"/>
        </w:rPr>
      </w:pPr>
      <w:ins w:id="157" w:author="Kluge, Shauna" w:date="2021-02-26T11:01:00Z">
        <w:r>
          <w:rPr>
            <w:rFonts w:ascii="Times New Roman" w:hAnsi="Times New Roman" w:cs="Times New Roman"/>
            <w:color w:val="232323"/>
            <w:sz w:val="23"/>
            <w:szCs w:val="23"/>
          </w:rPr>
          <w:t xml:space="preserve">negotiated price, depending on the te1ms of </w:t>
        </w:r>
        <w:r>
          <w:rPr>
            <w:rFonts w:ascii="Times New Roman" w:hAnsi="Times New Roman" w:cs="Times New Roman"/>
            <w:color w:val="373737"/>
            <w:sz w:val="23"/>
            <w:szCs w:val="23"/>
          </w:rPr>
          <w:t>eac</w:t>
        </w:r>
        <w:r>
          <w:rPr>
            <w:rFonts w:ascii="Times New Roman" w:hAnsi="Times New Roman" w:cs="Times New Roman"/>
            <w:color w:val="131313"/>
            <w:sz w:val="23"/>
            <w:szCs w:val="23"/>
          </w:rPr>
          <w:t xml:space="preserve">h </w:t>
        </w:r>
        <w:r>
          <w:rPr>
            <w:rFonts w:ascii="Times New Roman" w:hAnsi="Times New Roman" w:cs="Times New Roman"/>
            <w:color w:val="232323"/>
            <w:sz w:val="23"/>
            <w:szCs w:val="23"/>
          </w:rPr>
          <w:t>Host Blue's health</w:t>
        </w:r>
      </w:ins>
      <w:ins w:id="158" w:author="Kluge, Shauna" w:date="2021-02-26T11:05:00Z">
        <w:r w:rsidR="00DE0563">
          <w:rPr>
            <w:rFonts w:ascii="Times New Roman" w:hAnsi="Times New Roman" w:cs="Times New Roman"/>
            <w:color w:val="232323"/>
            <w:sz w:val="23"/>
            <w:szCs w:val="23"/>
          </w:rPr>
          <w:t xml:space="preserve"> </w:t>
        </w:r>
      </w:ins>
      <w:ins w:id="159" w:author="Kluge, Shauna" w:date="2021-02-26T11:01:00Z">
        <w:r>
          <w:rPr>
            <w:rFonts w:ascii="Times New Roman" w:hAnsi="Times New Roman" w:cs="Times New Roman"/>
            <w:color w:val="232323"/>
            <w:sz w:val="23"/>
            <w:szCs w:val="23"/>
          </w:rPr>
          <w:t xml:space="preserve">care </w:t>
        </w:r>
        <w:r>
          <w:rPr>
            <w:rFonts w:ascii="Times New Roman" w:hAnsi="Times New Roman" w:cs="Times New Roman"/>
            <w:color w:val="373737"/>
            <w:sz w:val="23"/>
            <w:szCs w:val="23"/>
          </w:rPr>
          <w:t>Prov</w:t>
        </w:r>
        <w:r>
          <w:rPr>
            <w:rFonts w:ascii="Times New Roman" w:hAnsi="Times New Roman" w:cs="Times New Roman"/>
            <w:color w:val="131313"/>
            <w:sz w:val="23"/>
            <w:szCs w:val="23"/>
          </w:rPr>
          <w:t>id</w:t>
        </w:r>
        <w:r>
          <w:rPr>
            <w:rFonts w:ascii="Times New Roman" w:hAnsi="Times New Roman" w:cs="Times New Roman"/>
            <w:color w:val="373737"/>
            <w:sz w:val="23"/>
            <w:szCs w:val="23"/>
          </w:rPr>
          <w:t xml:space="preserve">er </w:t>
        </w:r>
        <w:r>
          <w:rPr>
            <w:rFonts w:ascii="Times New Roman" w:hAnsi="Times New Roman" w:cs="Times New Roman"/>
            <w:color w:val="232323"/>
            <w:sz w:val="23"/>
            <w:szCs w:val="23"/>
          </w:rPr>
          <w:t>conh·acts. The negotiated price made available to</w:t>
        </w:r>
      </w:ins>
      <w:ins w:id="160" w:author="Kluge, Shauna" w:date="2021-02-26T11:04:00Z">
        <w:r w:rsidR="00DE0563">
          <w:rPr>
            <w:rFonts w:ascii="Times New Roman" w:hAnsi="Times New Roman" w:cs="Times New Roman"/>
            <w:color w:val="232323"/>
            <w:sz w:val="23"/>
            <w:szCs w:val="23"/>
          </w:rPr>
          <w:t xml:space="preserve"> Contractor </w:t>
        </w:r>
        <w:r w:rsidR="00DE0563" w:rsidRPr="00DE0563">
          <w:rPr>
            <w:rFonts w:ascii="Times New Roman" w:hAnsi="Times New Roman" w:cs="Times New Roman"/>
            <w:color w:val="232323"/>
            <w:sz w:val="23"/>
            <w:szCs w:val="23"/>
          </w:rPr>
          <w:t>by the Host Blue may represent a payment negotiated by a</w:t>
        </w:r>
        <w:r w:rsidR="00DE0563">
          <w:rPr>
            <w:rFonts w:ascii="Times New Roman" w:hAnsi="Times New Roman" w:cs="Times New Roman"/>
            <w:color w:val="232323"/>
            <w:sz w:val="23"/>
            <w:szCs w:val="23"/>
          </w:rPr>
          <w:t xml:space="preserve"> </w:t>
        </w:r>
        <w:r w:rsidR="00DE0563" w:rsidRPr="00DE0563">
          <w:rPr>
            <w:rFonts w:ascii="Times New Roman" w:hAnsi="Times New Roman" w:cs="Times New Roman"/>
            <w:color w:val="232323"/>
            <w:sz w:val="23"/>
            <w:szCs w:val="23"/>
          </w:rPr>
          <w:t>Host Blue with a health care Provider that is one of the following:</w:t>
        </w:r>
      </w:ins>
    </w:p>
    <w:p w14:paraId="5EB274F0" w14:textId="77777777" w:rsidR="00DE0563" w:rsidRPr="00DE0563" w:rsidRDefault="00DE0563" w:rsidP="00DE0563">
      <w:pPr>
        <w:autoSpaceDE w:val="0"/>
        <w:autoSpaceDN w:val="0"/>
        <w:adjustRightInd w:val="0"/>
        <w:spacing w:after="0" w:line="240" w:lineRule="auto"/>
        <w:ind w:left="1440"/>
        <w:rPr>
          <w:ins w:id="161" w:author="Kluge, Shauna" w:date="2021-02-26T11:06:00Z"/>
          <w:rFonts w:ascii="Times New Roman" w:hAnsi="Times New Roman" w:cs="Times New Roman"/>
          <w:color w:val="232323"/>
          <w:sz w:val="23"/>
          <w:szCs w:val="23"/>
        </w:rPr>
      </w:pPr>
      <w:ins w:id="162" w:author="Kluge, Shauna" w:date="2021-02-26T11:06:00Z">
        <w:r w:rsidRPr="00DE0563">
          <w:rPr>
            <w:rFonts w:ascii="Times New Roman" w:hAnsi="Times New Roman" w:cs="Times New Roman"/>
            <w:color w:val="232323"/>
            <w:sz w:val="23"/>
            <w:szCs w:val="23"/>
          </w:rPr>
          <w:t>(i) an actual price. An actual price is a negotiated payment without</w:t>
        </w:r>
      </w:ins>
    </w:p>
    <w:p w14:paraId="7F3D1578" w14:textId="77777777" w:rsidR="00DE0563" w:rsidRPr="00DE0563" w:rsidRDefault="00DE0563" w:rsidP="00DE0563">
      <w:pPr>
        <w:autoSpaceDE w:val="0"/>
        <w:autoSpaceDN w:val="0"/>
        <w:adjustRightInd w:val="0"/>
        <w:spacing w:after="0" w:line="240" w:lineRule="auto"/>
        <w:ind w:left="1440"/>
        <w:rPr>
          <w:ins w:id="163" w:author="Kluge, Shauna" w:date="2021-02-26T11:06:00Z"/>
          <w:rFonts w:ascii="Times New Roman" w:hAnsi="Times New Roman" w:cs="Times New Roman"/>
          <w:color w:val="232323"/>
          <w:sz w:val="23"/>
          <w:szCs w:val="23"/>
        </w:rPr>
      </w:pPr>
      <w:ins w:id="164" w:author="Kluge, Shauna" w:date="2021-02-26T11:06:00Z">
        <w:r w:rsidRPr="00DE0563">
          <w:rPr>
            <w:rFonts w:ascii="Times New Roman" w:hAnsi="Times New Roman" w:cs="Times New Roman"/>
            <w:color w:val="232323"/>
            <w:sz w:val="23"/>
            <w:szCs w:val="23"/>
          </w:rPr>
          <w:t>any other increases or decreases, or</w:t>
        </w:r>
      </w:ins>
    </w:p>
    <w:p w14:paraId="656D8737" w14:textId="77777777" w:rsidR="00DE0563" w:rsidRPr="00DE0563" w:rsidRDefault="00DE0563" w:rsidP="00DE0563">
      <w:pPr>
        <w:autoSpaceDE w:val="0"/>
        <w:autoSpaceDN w:val="0"/>
        <w:adjustRightInd w:val="0"/>
        <w:spacing w:after="0" w:line="240" w:lineRule="auto"/>
        <w:ind w:left="1440"/>
        <w:rPr>
          <w:ins w:id="165" w:author="Kluge, Shauna" w:date="2021-02-26T11:06:00Z"/>
          <w:rFonts w:ascii="Times New Roman" w:hAnsi="Times New Roman" w:cs="Times New Roman"/>
          <w:color w:val="232323"/>
          <w:sz w:val="23"/>
          <w:szCs w:val="23"/>
        </w:rPr>
      </w:pPr>
      <w:ins w:id="166" w:author="Kluge, Shauna" w:date="2021-02-26T11:06:00Z">
        <w:r w:rsidRPr="00DE0563">
          <w:rPr>
            <w:rFonts w:ascii="Times New Roman" w:hAnsi="Times New Roman" w:cs="Times New Roman"/>
            <w:color w:val="232323"/>
            <w:sz w:val="23"/>
            <w:szCs w:val="23"/>
          </w:rPr>
          <w:t>(ii) an estimated price. An estimated price is a negotiated payment</w:t>
        </w:r>
      </w:ins>
    </w:p>
    <w:p w14:paraId="35E9351A" w14:textId="77777777" w:rsidR="00DE0563" w:rsidRPr="00DE0563" w:rsidRDefault="00DE0563" w:rsidP="00DE0563">
      <w:pPr>
        <w:autoSpaceDE w:val="0"/>
        <w:autoSpaceDN w:val="0"/>
        <w:adjustRightInd w:val="0"/>
        <w:spacing w:after="0" w:line="240" w:lineRule="auto"/>
        <w:ind w:left="1440"/>
        <w:rPr>
          <w:ins w:id="167" w:author="Kluge, Shauna" w:date="2021-02-26T11:06:00Z"/>
          <w:rFonts w:ascii="Times New Roman" w:hAnsi="Times New Roman" w:cs="Times New Roman"/>
          <w:color w:val="232323"/>
          <w:sz w:val="23"/>
          <w:szCs w:val="23"/>
        </w:rPr>
      </w:pPr>
      <w:ins w:id="168" w:author="Kluge, Shauna" w:date="2021-02-26T11:06:00Z">
        <w:r w:rsidRPr="00DE0563">
          <w:rPr>
            <w:rFonts w:ascii="Times New Roman" w:hAnsi="Times New Roman" w:cs="Times New Roman"/>
            <w:color w:val="232323"/>
            <w:sz w:val="23"/>
            <w:szCs w:val="23"/>
          </w:rPr>
          <w:t>reduced or increased by a percentage to take into account</w:t>
        </w:r>
      </w:ins>
    </w:p>
    <w:p w14:paraId="4EA70468" w14:textId="77777777" w:rsidR="00DE0563" w:rsidRPr="00DE0563" w:rsidRDefault="00DE0563" w:rsidP="00DE0563">
      <w:pPr>
        <w:autoSpaceDE w:val="0"/>
        <w:autoSpaceDN w:val="0"/>
        <w:adjustRightInd w:val="0"/>
        <w:spacing w:after="0" w:line="240" w:lineRule="auto"/>
        <w:ind w:left="1440"/>
        <w:rPr>
          <w:ins w:id="169" w:author="Kluge, Shauna" w:date="2021-02-26T11:06:00Z"/>
          <w:rFonts w:ascii="Times New Roman" w:hAnsi="Times New Roman" w:cs="Times New Roman"/>
          <w:color w:val="232323"/>
          <w:sz w:val="23"/>
          <w:szCs w:val="23"/>
        </w:rPr>
      </w:pPr>
      <w:ins w:id="170" w:author="Kluge, Shauna" w:date="2021-02-26T11:06:00Z">
        <w:r w:rsidRPr="00DE0563">
          <w:rPr>
            <w:rFonts w:ascii="Times New Roman" w:hAnsi="Times New Roman" w:cs="Times New Roman"/>
            <w:color w:val="232323"/>
            <w:sz w:val="23"/>
            <w:szCs w:val="23"/>
          </w:rPr>
          <w:t>certain payments negotiated with the Provider and other Claimand</w:t>
        </w:r>
      </w:ins>
    </w:p>
    <w:p w14:paraId="7860DB13" w14:textId="77777777" w:rsidR="00DE0563" w:rsidRPr="00DE0563" w:rsidRDefault="00DE0563" w:rsidP="00DE0563">
      <w:pPr>
        <w:autoSpaceDE w:val="0"/>
        <w:autoSpaceDN w:val="0"/>
        <w:adjustRightInd w:val="0"/>
        <w:spacing w:after="0" w:line="240" w:lineRule="auto"/>
        <w:ind w:left="1440"/>
        <w:rPr>
          <w:ins w:id="171" w:author="Kluge, Shauna" w:date="2021-02-26T11:06:00Z"/>
          <w:rFonts w:ascii="Times New Roman" w:hAnsi="Times New Roman" w:cs="Times New Roman"/>
          <w:color w:val="232323"/>
          <w:sz w:val="23"/>
          <w:szCs w:val="23"/>
        </w:rPr>
      </w:pPr>
      <w:ins w:id="172" w:author="Kluge, Shauna" w:date="2021-02-26T11:06:00Z">
        <w:r w:rsidRPr="00DE0563">
          <w:rPr>
            <w:rFonts w:ascii="Times New Roman" w:hAnsi="Times New Roman" w:cs="Times New Roman"/>
            <w:color w:val="232323"/>
            <w:sz w:val="23"/>
            <w:szCs w:val="23"/>
          </w:rPr>
          <w:t>non-Claim-related transactions. Such transactions may</w:t>
        </w:r>
      </w:ins>
    </w:p>
    <w:p w14:paraId="36C16B2D" w14:textId="77777777" w:rsidR="00DE0563" w:rsidRPr="00DE0563" w:rsidRDefault="00DE0563" w:rsidP="00DE0563">
      <w:pPr>
        <w:autoSpaceDE w:val="0"/>
        <w:autoSpaceDN w:val="0"/>
        <w:adjustRightInd w:val="0"/>
        <w:spacing w:after="0" w:line="240" w:lineRule="auto"/>
        <w:ind w:left="1440"/>
        <w:rPr>
          <w:ins w:id="173" w:author="Kluge, Shauna" w:date="2021-02-26T11:06:00Z"/>
          <w:rFonts w:ascii="Times New Roman" w:hAnsi="Times New Roman" w:cs="Times New Roman"/>
          <w:color w:val="232323"/>
          <w:sz w:val="23"/>
          <w:szCs w:val="23"/>
        </w:rPr>
      </w:pPr>
      <w:ins w:id="174" w:author="Kluge, Shauna" w:date="2021-02-26T11:06:00Z">
        <w:r w:rsidRPr="00DE0563">
          <w:rPr>
            <w:rFonts w:ascii="Times New Roman" w:hAnsi="Times New Roman" w:cs="Times New Roman"/>
            <w:color w:val="232323"/>
            <w:sz w:val="23"/>
            <w:szCs w:val="23"/>
          </w:rPr>
          <w:t>include, but are not limited to, anti-fraud and abuse recoveries,</w:t>
        </w:r>
      </w:ins>
    </w:p>
    <w:p w14:paraId="3539802E" w14:textId="77777777" w:rsidR="00DE0563" w:rsidRPr="00DE0563" w:rsidRDefault="00DE0563" w:rsidP="00DE0563">
      <w:pPr>
        <w:autoSpaceDE w:val="0"/>
        <w:autoSpaceDN w:val="0"/>
        <w:adjustRightInd w:val="0"/>
        <w:spacing w:after="0" w:line="240" w:lineRule="auto"/>
        <w:ind w:left="1440"/>
        <w:rPr>
          <w:ins w:id="175" w:author="Kluge, Shauna" w:date="2021-02-26T11:06:00Z"/>
          <w:rFonts w:ascii="Times New Roman" w:hAnsi="Times New Roman" w:cs="Times New Roman"/>
          <w:color w:val="232323"/>
          <w:sz w:val="23"/>
          <w:szCs w:val="23"/>
        </w:rPr>
      </w:pPr>
      <w:ins w:id="176" w:author="Kluge, Shauna" w:date="2021-02-26T11:06:00Z">
        <w:r w:rsidRPr="00DE0563">
          <w:rPr>
            <w:rFonts w:ascii="Times New Roman" w:hAnsi="Times New Roman" w:cs="Times New Roman"/>
            <w:color w:val="232323"/>
            <w:sz w:val="23"/>
            <w:szCs w:val="23"/>
          </w:rPr>
          <w:t>Provider refunds not applied on a Claim-specific basis,</w:t>
        </w:r>
      </w:ins>
    </w:p>
    <w:p w14:paraId="79F72E96" w14:textId="77777777" w:rsidR="00DE0563" w:rsidRPr="00DE0563" w:rsidRDefault="00DE0563" w:rsidP="00DE0563">
      <w:pPr>
        <w:autoSpaceDE w:val="0"/>
        <w:autoSpaceDN w:val="0"/>
        <w:adjustRightInd w:val="0"/>
        <w:spacing w:after="0" w:line="240" w:lineRule="auto"/>
        <w:ind w:left="1440"/>
        <w:rPr>
          <w:ins w:id="177" w:author="Kluge, Shauna" w:date="2021-02-26T11:06:00Z"/>
          <w:rFonts w:ascii="Times New Roman" w:hAnsi="Times New Roman" w:cs="Times New Roman"/>
          <w:color w:val="232323"/>
          <w:sz w:val="23"/>
          <w:szCs w:val="23"/>
        </w:rPr>
      </w:pPr>
      <w:ins w:id="178" w:author="Kluge, Shauna" w:date="2021-02-26T11:06:00Z">
        <w:r w:rsidRPr="00DE0563">
          <w:rPr>
            <w:rFonts w:ascii="Times New Roman" w:hAnsi="Times New Roman" w:cs="Times New Roman"/>
            <w:color w:val="232323"/>
            <w:sz w:val="23"/>
            <w:szCs w:val="23"/>
          </w:rPr>
          <w:t>retrospective settlements, and performance-related bonuses or</w:t>
        </w:r>
      </w:ins>
    </w:p>
    <w:p w14:paraId="1AC33472" w14:textId="77777777" w:rsidR="00DE0563" w:rsidRPr="00DE0563" w:rsidRDefault="00DE0563" w:rsidP="00DE0563">
      <w:pPr>
        <w:autoSpaceDE w:val="0"/>
        <w:autoSpaceDN w:val="0"/>
        <w:adjustRightInd w:val="0"/>
        <w:spacing w:after="0" w:line="240" w:lineRule="auto"/>
        <w:ind w:left="1440"/>
        <w:rPr>
          <w:ins w:id="179" w:author="Kluge, Shauna" w:date="2021-02-26T11:06:00Z"/>
          <w:rFonts w:ascii="Times New Roman" w:hAnsi="Times New Roman" w:cs="Times New Roman"/>
          <w:color w:val="232323"/>
          <w:sz w:val="23"/>
          <w:szCs w:val="23"/>
        </w:rPr>
      </w:pPr>
      <w:ins w:id="180" w:author="Kluge, Shauna" w:date="2021-02-26T11:06:00Z">
        <w:r w:rsidRPr="00DE0563">
          <w:rPr>
            <w:rFonts w:ascii="Times New Roman" w:hAnsi="Times New Roman" w:cs="Times New Roman"/>
            <w:color w:val="232323"/>
            <w:sz w:val="23"/>
            <w:szCs w:val="23"/>
          </w:rPr>
          <w:t>incentives, or</w:t>
        </w:r>
      </w:ins>
    </w:p>
    <w:p w14:paraId="4DBFA7F2" w14:textId="77777777" w:rsidR="00DE0563" w:rsidRPr="00DE0563" w:rsidRDefault="00DE0563" w:rsidP="00DE0563">
      <w:pPr>
        <w:autoSpaceDE w:val="0"/>
        <w:autoSpaceDN w:val="0"/>
        <w:adjustRightInd w:val="0"/>
        <w:spacing w:after="0" w:line="240" w:lineRule="auto"/>
        <w:ind w:left="1440"/>
        <w:rPr>
          <w:ins w:id="181" w:author="Kluge, Shauna" w:date="2021-02-26T11:06:00Z"/>
          <w:rFonts w:ascii="Times New Roman" w:hAnsi="Times New Roman" w:cs="Times New Roman"/>
          <w:color w:val="232323"/>
          <w:sz w:val="23"/>
          <w:szCs w:val="23"/>
        </w:rPr>
      </w:pPr>
      <w:ins w:id="182" w:author="Kluge, Shauna" w:date="2021-02-26T11:06:00Z">
        <w:r w:rsidRPr="00DE0563">
          <w:rPr>
            <w:rFonts w:ascii="Times New Roman" w:hAnsi="Times New Roman" w:cs="Times New Roman"/>
            <w:color w:val="232323"/>
            <w:sz w:val="23"/>
            <w:szCs w:val="23"/>
          </w:rPr>
          <w:t>(iii) an average price. An average price is a percentage of Billed</w:t>
        </w:r>
      </w:ins>
    </w:p>
    <w:p w14:paraId="190FE4A4" w14:textId="77777777" w:rsidR="00C04358" w:rsidRPr="00C04358" w:rsidRDefault="00DE0563" w:rsidP="00C04358">
      <w:pPr>
        <w:autoSpaceDE w:val="0"/>
        <w:autoSpaceDN w:val="0"/>
        <w:adjustRightInd w:val="0"/>
        <w:spacing w:after="0" w:line="240" w:lineRule="auto"/>
        <w:ind w:left="1440"/>
        <w:rPr>
          <w:ins w:id="183" w:author="Kluge, Shauna" w:date="2021-02-26T11:07:00Z"/>
          <w:rFonts w:ascii="Times New Roman" w:hAnsi="Times New Roman" w:cs="Times New Roman"/>
          <w:color w:val="232323"/>
          <w:sz w:val="23"/>
          <w:szCs w:val="23"/>
        </w:rPr>
      </w:pPr>
      <w:ins w:id="184" w:author="Kluge, Shauna" w:date="2021-02-26T11:06:00Z">
        <w:r w:rsidRPr="00DE0563">
          <w:rPr>
            <w:rFonts w:ascii="Times New Roman" w:hAnsi="Times New Roman" w:cs="Times New Roman"/>
            <w:color w:val="232323"/>
            <w:sz w:val="23"/>
            <w:szCs w:val="23"/>
          </w:rPr>
          <w:t>Charges representing the aggregate payments negotiated by</w:t>
        </w:r>
        <w:r w:rsidR="00C04358">
          <w:rPr>
            <w:rFonts w:ascii="Times New Roman" w:hAnsi="Times New Roman" w:cs="Times New Roman"/>
            <w:color w:val="232323"/>
            <w:sz w:val="23"/>
            <w:szCs w:val="23"/>
          </w:rPr>
          <w:t xml:space="preserve"> </w:t>
        </w:r>
      </w:ins>
      <w:ins w:id="185" w:author="Kluge, Shauna" w:date="2021-02-26T11:07:00Z">
        <w:r w:rsidR="00C04358" w:rsidRPr="00C04358">
          <w:rPr>
            <w:rFonts w:ascii="Times New Roman" w:hAnsi="Times New Roman" w:cs="Times New Roman"/>
            <w:color w:val="232323"/>
            <w:sz w:val="23"/>
            <w:szCs w:val="23"/>
          </w:rPr>
          <w:t>the</w:t>
        </w:r>
      </w:ins>
    </w:p>
    <w:p w14:paraId="11C32912" w14:textId="77777777" w:rsidR="00C04358" w:rsidRPr="00C04358" w:rsidRDefault="00C04358" w:rsidP="00C04358">
      <w:pPr>
        <w:autoSpaceDE w:val="0"/>
        <w:autoSpaceDN w:val="0"/>
        <w:adjustRightInd w:val="0"/>
        <w:spacing w:after="0" w:line="240" w:lineRule="auto"/>
        <w:ind w:left="1440"/>
        <w:rPr>
          <w:ins w:id="186" w:author="Kluge, Shauna" w:date="2021-02-26T11:07:00Z"/>
          <w:rFonts w:ascii="Times New Roman" w:hAnsi="Times New Roman" w:cs="Times New Roman"/>
          <w:color w:val="232323"/>
          <w:sz w:val="23"/>
          <w:szCs w:val="23"/>
        </w:rPr>
      </w:pPr>
      <w:ins w:id="187" w:author="Kluge, Shauna" w:date="2021-02-26T11:07:00Z">
        <w:r w:rsidRPr="00C04358">
          <w:rPr>
            <w:rFonts w:ascii="Times New Roman" w:hAnsi="Times New Roman" w:cs="Times New Roman"/>
            <w:color w:val="232323"/>
            <w:sz w:val="23"/>
            <w:szCs w:val="23"/>
          </w:rPr>
          <w:t>Host Blue with all of its health care Providers or a similar</w:t>
        </w:r>
      </w:ins>
    </w:p>
    <w:p w14:paraId="070B5895" w14:textId="77777777" w:rsidR="00C04358" w:rsidRPr="00C04358" w:rsidRDefault="00C04358" w:rsidP="00C04358">
      <w:pPr>
        <w:autoSpaceDE w:val="0"/>
        <w:autoSpaceDN w:val="0"/>
        <w:adjustRightInd w:val="0"/>
        <w:spacing w:after="0" w:line="240" w:lineRule="auto"/>
        <w:ind w:left="1440"/>
        <w:rPr>
          <w:ins w:id="188" w:author="Kluge, Shauna" w:date="2021-02-26T11:07:00Z"/>
          <w:rFonts w:ascii="Times New Roman" w:hAnsi="Times New Roman" w:cs="Times New Roman"/>
          <w:color w:val="232323"/>
          <w:sz w:val="23"/>
          <w:szCs w:val="23"/>
        </w:rPr>
      </w:pPr>
      <w:ins w:id="189" w:author="Kluge, Shauna" w:date="2021-02-26T11:07:00Z">
        <w:r w:rsidRPr="00C04358">
          <w:rPr>
            <w:rFonts w:ascii="Times New Roman" w:hAnsi="Times New Roman" w:cs="Times New Roman"/>
            <w:color w:val="232323"/>
            <w:sz w:val="23"/>
            <w:szCs w:val="23"/>
          </w:rPr>
          <w:t>classification of its Providers and other Claim- and non-Claimrelated</w:t>
        </w:r>
      </w:ins>
    </w:p>
    <w:p w14:paraId="5951F2B7" w14:textId="77777777" w:rsidR="00C04358" w:rsidRPr="00C04358" w:rsidRDefault="00C04358" w:rsidP="00C04358">
      <w:pPr>
        <w:autoSpaceDE w:val="0"/>
        <w:autoSpaceDN w:val="0"/>
        <w:adjustRightInd w:val="0"/>
        <w:spacing w:after="0" w:line="240" w:lineRule="auto"/>
        <w:ind w:left="1440"/>
        <w:rPr>
          <w:ins w:id="190" w:author="Kluge, Shauna" w:date="2021-02-26T11:07:00Z"/>
          <w:rFonts w:ascii="Times New Roman" w:hAnsi="Times New Roman" w:cs="Times New Roman"/>
          <w:color w:val="232323"/>
          <w:sz w:val="23"/>
          <w:szCs w:val="23"/>
        </w:rPr>
      </w:pPr>
      <w:ins w:id="191" w:author="Kluge, Shauna" w:date="2021-02-26T11:07:00Z">
        <w:r w:rsidRPr="00C04358">
          <w:rPr>
            <w:rFonts w:ascii="Times New Roman" w:hAnsi="Times New Roman" w:cs="Times New Roman"/>
            <w:color w:val="232323"/>
            <w:sz w:val="23"/>
            <w:szCs w:val="23"/>
          </w:rPr>
          <w:t>transactions. Such transactions may include the same</w:t>
        </w:r>
      </w:ins>
    </w:p>
    <w:p w14:paraId="445A4085" w14:textId="655FD5BF" w:rsidR="00DE0563" w:rsidRDefault="00C04358" w:rsidP="0028424D">
      <w:pPr>
        <w:autoSpaceDE w:val="0"/>
        <w:autoSpaceDN w:val="0"/>
        <w:adjustRightInd w:val="0"/>
        <w:spacing w:after="0" w:line="240" w:lineRule="auto"/>
        <w:ind w:left="1440"/>
        <w:rPr>
          <w:ins w:id="192" w:author="Kluge, Shauna" w:date="2021-02-26T11:07:00Z"/>
          <w:rFonts w:ascii="Times New Roman" w:hAnsi="Times New Roman" w:cs="Times New Roman"/>
          <w:color w:val="232323"/>
          <w:sz w:val="23"/>
          <w:szCs w:val="23"/>
        </w:rPr>
      </w:pPr>
      <w:ins w:id="193" w:author="Kluge, Shauna" w:date="2021-02-26T11:07:00Z">
        <w:r w:rsidRPr="00C04358">
          <w:rPr>
            <w:rFonts w:ascii="Times New Roman" w:hAnsi="Times New Roman" w:cs="Times New Roman"/>
            <w:color w:val="232323"/>
            <w:sz w:val="23"/>
            <w:szCs w:val="23"/>
          </w:rPr>
          <w:t>ones as noted above for an estimated price.</w:t>
        </w:r>
      </w:ins>
    </w:p>
    <w:p w14:paraId="2897EE62" w14:textId="77777777" w:rsidR="00C04358" w:rsidRDefault="00C04358" w:rsidP="0028424D">
      <w:pPr>
        <w:autoSpaceDE w:val="0"/>
        <w:autoSpaceDN w:val="0"/>
        <w:adjustRightInd w:val="0"/>
        <w:spacing w:after="0" w:line="240" w:lineRule="auto"/>
        <w:ind w:left="1440"/>
        <w:rPr>
          <w:ins w:id="194" w:author="Kluge, Shauna" w:date="2021-02-26T11:07:00Z"/>
          <w:rFonts w:ascii="Times New Roman" w:hAnsi="Times New Roman" w:cs="Times New Roman"/>
          <w:color w:val="232323"/>
          <w:sz w:val="23"/>
          <w:szCs w:val="23"/>
        </w:rPr>
      </w:pPr>
    </w:p>
    <w:p w14:paraId="08AA4D56" w14:textId="77777777" w:rsidR="00C04358" w:rsidRPr="00C04358" w:rsidRDefault="00C04358" w:rsidP="00C04358">
      <w:pPr>
        <w:autoSpaceDE w:val="0"/>
        <w:autoSpaceDN w:val="0"/>
        <w:adjustRightInd w:val="0"/>
        <w:spacing w:after="0" w:line="240" w:lineRule="auto"/>
        <w:ind w:left="1440"/>
        <w:rPr>
          <w:ins w:id="195" w:author="Kluge, Shauna" w:date="2021-02-26T11:07:00Z"/>
          <w:rFonts w:ascii="Times New Roman" w:hAnsi="Times New Roman" w:cs="Times New Roman"/>
          <w:color w:val="232323"/>
          <w:sz w:val="23"/>
          <w:szCs w:val="23"/>
        </w:rPr>
      </w:pPr>
      <w:ins w:id="196" w:author="Kluge, Shauna" w:date="2021-02-26T11:07:00Z">
        <w:r w:rsidRPr="00C04358">
          <w:rPr>
            <w:rFonts w:ascii="Times New Roman" w:hAnsi="Times New Roman" w:cs="Times New Roman"/>
            <w:color w:val="232323"/>
            <w:sz w:val="23"/>
            <w:szCs w:val="23"/>
          </w:rPr>
          <w:t>Host Blues using either an estimated price or an average price may, in</w:t>
        </w:r>
      </w:ins>
    </w:p>
    <w:p w14:paraId="086594BE" w14:textId="77777777" w:rsidR="00C04358" w:rsidRPr="00C04358" w:rsidRDefault="00C04358" w:rsidP="00C04358">
      <w:pPr>
        <w:autoSpaceDE w:val="0"/>
        <w:autoSpaceDN w:val="0"/>
        <w:adjustRightInd w:val="0"/>
        <w:spacing w:after="0" w:line="240" w:lineRule="auto"/>
        <w:ind w:left="1440"/>
        <w:rPr>
          <w:ins w:id="197" w:author="Kluge, Shauna" w:date="2021-02-26T11:07:00Z"/>
          <w:rFonts w:ascii="Times New Roman" w:hAnsi="Times New Roman" w:cs="Times New Roman"/>
          <w:color w:val="232323"/>
          <w:sz w:val="23"/>
          <w:szCs w:val="23"/>
        </w:rPr>
      </w:pPr>
      <w:ins w:id="198" w:author="Kluge, Shauna" w:date="2021-02-26T11:07:00Z">
        <w:r w:rsidRPr="00C04358">
          <w:rPr>
            <w:rFonts w:ascii="Times New Roman" w:hAnsi="Times New Roman" w:cs="Times New Roman"/>
            <w:color w:val="232323"/>
            <w:sz w:val="23"/>
            <w:szCs w:val="23"/>
          </w:rPr>
          <w:t>accordance with Inter-Plan Programs policies, prospectively increase</w:t>
        </w:r>
      </w:ins>
    </w:p>
    <w:p w14:paraId="3C07EEDA" w14:textId="77777777" w:rsidR="00C04358" w:rsidRPr="00C04358" w:rsidRDefault="00C04358" w:rsidP="00C04358">
      <w:pPr>
        <w:autoSpaceDE w:val="0"/>
        <w:autoSpaceDN w:val="0"/>
        <w:adjustRightInd w:val="0"/>
        <w:spacing w:after="0" w:line="240" w:lineRule="auto"/>
        <w:ind w:left="1440"/>
        <w:rPr>
          <w:ins w:id="199" w:author="Kluge, Shauna" w:date="2021-02-26T11:07:00Z"/>
          <w:rFonts w:ascii="Times New Roman" w:hAnsi="Times New Roman" w:cs="Times New Roman"/>
          <w:color w:val="232323"/>
          <w:sz w:val="23"/>
          <w:szCs w:val="23"/>
        </w:rPr>
      </w:pPr>
      <w:ins w:id="200" w:author="Kluge, Shauna" w:date="2021-02-26T11:07:00Z">
        <w:r w:rsidRPr="00C04358">
          <w:rPr>
            <w:rFonts w:ascii="Times New Roman" w:hAnsi="Times New Roman" w:cs="Times New Roman"/>
            <w:color w:val="232323"/>
            <w:sz w:val="23"/>
            <w:szCs w:val="23"/>
          </w:rPr>
          <w:t>or reduce such prices to correct for over- or underestimation of past</w:t>
        </w:r>
      </w:ins>
    </w:p>
    <w:p w14:paraId="1762F305" w14:textId="77777777" w:rsidR="00C04358" w:rsidRPr="00C04358" w:rsidRDefault="00C04358" w:rsidP="00C04358">
      <w:pPr>
        <w:autoSpaceDE w:val="0"/>
        <w:autoSpaceDN w:val="0"/>
        <w:adjustRightInd w:val="0"/>
        <w:spacing w:after="0" w:line="240" w:lineRule="auto"/>
        <w:ind w:left="1440"/>
        <w:rPr>
          <w:ins w:id="201" w:author="Kluge, Shauna" w:date="2021-02-26T11:07:00Z"/>
          <w:rFonts w:ascii="Times New Roman" w:hAnsi="Times New Roman" w:cs="Times New Roman"/>
          <w:color w:val="232323"/>
          <w:sz w:val="23"/>
          <w:szCs w:val="23"/>
        </w:rPr>
      </w:pPr>
      <w:ins w:id="202" w:author="Kluge, Shauna" w:date="2021-02-26T11:07:00Z">
        <w:r w:rsidRPr="00C04358">
          <w:rPr>
            <w:rFonts w:ascii="Times New Roman" w:hAnsi="Times New Roman" w:cs="Times New Roman"/>
            <w:color w:val="232323"/>
            <w:sz w:val="23"/>
            <w:szCs w:val="23"/>
          </w:rPr>
          <w:t>prices (i.e., prospective adjustments may mean that a current price</w:t>
        </w:r>
      </w:ins>
    </w:p>
    <w:p w14:paraId="4A11C7C7" w14:textId="77777777" w:rsidR="00C04358" w:rsidRPr="00C04358" w:rsidRDefault="00C04358" w:rsidP="00C04358">
      <w:pPr>
        <w:autoSpaceDE w:val="0"/>
        <w:autoSpaceDN w:val="0"/>
        <w:adjustRightInd w:val="0"/>
        <w:spacing w:after="0" w:line="240" w:lineRule="auto"/>
        <w:ind w:left="1440"/>
        <w:rPr>
          <w:ins w:id="203" w:author="Kluge, Shauna" w:date="2021-02-26T11:07:00Z"/>
          <w:rFonts w:ascii="Times New Roman" w:hAnsi="Times New Roman" w:cs="Times New Roman"/>
          <w:color w:val="232323"/>
          <w:sz w:val="23"/>
          <w:szCs w:val="23"/>
        </w:rPr>
      </w:pPr>
      <w:ins w:id="204" w:author="Kluge, Shauna" w:date="2021-02-26T11:07:00Z">
        <w:r w:rsidRPr="00C04358">
          <w:rPr>
            <w:rFonts w:ascii="Times New Roman" w:hAnsi="Times New Roman" w:cs="Times New Roman"/>
            <w:color w:val="232323"/>
            <w:sz w:val="23"/>
            <w:szCs w:val="23"/>
          </w:rPr>
          <w:t>reflects additional amounts or credits for Claims already paid to</w:t>
        </w:r>
      </w:ins>
    </w:p>
    <w:p w14:paraId="272A09A4" w14:textId="77777777" w:rsidR="00C04358" w:rsidRPr="00C04358" w:rsidRDefault="00C04358" w:rsidP="00C04358">
      <w:pPr>
        <w:autoSpaceDE w:val="0"/>
        <w:autoSpaceDN w:val="0"/>
        <w:adjustRightInd w:val="0"/>
        <w:spacing w:after="0" w:line="240" w:lineRule="auto"/>
        <w:ind w:left="1440"/>
        <w:rPr>
          <w:ins w:id="205" w:author="Kluge, Shauna" w:date="2021-02-26T11:07:00Z"/>
          <w:rFonts w:ascii="Times New Roman" w:hAnsi="Times New Roman" w:cs="Times New Roman"/>
          <w:color w:val="232323"/>
          <w:sz w:val="23"/>
          <w:szCs w:val="23"/>
        </w:rPr>
      </w:pPr>
      <w:ins w:id="206" w:author="Kluge, Shauna" w:date="2021-02-26T11:07:00Z">
        <w:r w:rsidRPr="00C04358">
          <w:rPr>
            <w:rFonts w:ascii="Times New Roman" w:hAnsi="Times New Roman" w:cs="Times New Roman"/>
            <w:color w:val="232323"/>
            <w:sz w:val="23"/>
            <w:szCs w:val="23"/>
          </w:rPr>
          <w:t>Providers or anticipated to be paid to or received from Providers).</w:t>
        </w:r>
      </w:ins>
    </w:p>
    <w:p w14:paraId="12C0A515" w14:textId="77777777" w:rsidR="00C04358" w:rsidRPr="00C04358" w:rsidRDefault="00C04358" w:rsidP="00C04358">
      <w:pPr>
        <w:autoSpaceDE w:val="0"/>
        <w:autoSpaceDN w:val="0"/>
        <w:adjustRightInd w:val="0"/>
        <w:spacing w:after="0" w:line="240" w:lineRule="auto"/>
        <w:ind w:left="1440"/>
        <w:rPr>
          <w:ins w:id="207" w:author="Kluge, Shauna" w:date="2021-02-26T11:07:00Z"/>
          <w:rFonts w:ascii="Times New Roman" w:hAnsi="Times New Roman" w:cs="Times New Roman"/>
          <w:color w:val="232323"/>
          <w:sz w:val="23"/>
          <w:szCs w:val="23"/>
        </w:rPr>
      </w:pPr>
      <w:ins w:id="208" w:author="Kluge, Shauna" w:date="2021-02-26T11:07:00Z">
        <w:r w:rsidRPr="00C04358">
          <w:rPr>
            <w:rFonts w:ascii="Times New Roman" w:hAnsi="Times New Roman" w:cs="Times New Roman"/>
            <w:color w:val="232323"/>
            <w:sz w:val="23"/>
            <w:szCs w:val="23"/>
          </w:rPr>
          <w:t>However, the amount paid by the Member and the State is a final</w:t>
        </w:r>
      </w:ins>
    </w:p>
    <w:p w14:paraId="0389DB91" w14:textId="77777777" w:rsidR="00C04358" w:rsidRPr="00C04358" w:rsidRDefault="00C04358" w:rsidP="00C04358">
      <w:pPr>
        <w:autoSpaceDE w:val="0"/>
        <w:autoSpaceDN w:val="0"/>
        <w:adjustRightInd w:val="0"/>
        <w:spacing w:after="0" w:line="240" w:lineRule="auto"/>
        <w:ind w:left="1440"/>
        <w:rPr>
          <w:ins w:id="209" w:author="Kluge, Shauna" w:date="2021-02-26T11:07:00Z"/>
          <w:rFonts w:ascii="Times New Roman" w:hAnsi="Times New Roman" w:cs="Times New Roman"/>
          <w:color w:val="232323"/>
          <w:sz w:val="23"/>
          <w:szCs w:val="23"/>
        </w:rPr>
      </w:pPr>
      <w:ins w:id="210" w:author="Kluge, Shauna" w:date="2021-02-26T11:07:00Z">
        <w:r w:rsidRPr="00C04358">
          <w:rPr>
            <w:rFonts w:ascii="Times New Roman" w:hAnsi="Times New Roman" w:cs="Times New Roman"/>
            <w:color w:val="232323"/>
            <w:sz w:val="23"/>
            <w:szCs w:val="23"/>
          </w:rPr>
          <w:t>price; no future price adjustment will result in increases or decreases to</w:t>
        </w:r>
      </w:ins>
    </w:p>
    <w:p w14:paraId="5AB90159" w14:textId="77777777" w:rsidR="00C04358" w:rsidRPr="00C04358" w:rsidRDefault="00C04358" w:rsidP="00C04358">
      <w:pPr>
        <w:autoSpaceDE w:val="0"/>
        <w:autoSpaceDN w:val="0"/>
        <w:adjustRightInd w:val="0"/>
        <w:spacing w:after="0" w:line="240" w:lineRule="auto"/>
        <w:ind w:left="1440"/>
        <w:rPr>
          <w:ins w:id="211" w:author="Kluge, Shauna" w:date="2021-02-26T11:07:00Z"/>
          <w:rFonts w:ascii="Times New Roman" w:hAnsi="Times New Roman" w:cs="Times New Roman"/>
          <w:color w:val="232323"/>
          <w:sz w:val="23"/>
          <w:szCs w:val="23"/>
        </w:rPr>
      </w:pPr>
      <w:ins w:id="212" w:author="Kluge, Shauna" w:date="2021-02-26T11:07:00Z">
        <w:r w:rsidRPr="00C04358">
          <w:rPr>
            <w:rFonts w:ascii="Times New Roman" w:hAnsi="Times New Roman" w:cs="Times New Roman"/>
            <w:color w:val="232323"/>
            <w:sz w:val="23"/>
            <w:szCs w:val="23"/>
          </w:rPr>
          <w:t>the pricing of past Claims. The BlueCard Program requires that the</w:t>
        </w:r>
      </w:ins>
    </w:p>
    <w:p w14:paraId="06758B9A" w14:textId="77777777" w:rsidR="00C04358" w:rsidRPr="00C04358" w:rsidRDefault="00C04358" w:rsidP="00C04358">
      <w:pPr>
        <w:autoSpaceDE w:val="0"/>
        <w:autoSpaceDN w:val="0"/>
        <w:adjustRightInd w:val="0"/>
        <w:spacing w:after="0" w:line="240" w:lineRule="auto"/>
        <w:ind w:left="1440"/>
        <w:rPr>
          <w:ins w:id="213" w:author="Kluge, Shauna" w:date="2021-02-26T11:07:00Z"/>
          <w:rFonts w:ascii="Times New Roman" w:hAnsi="Times New Roman" w:cs="Times New Roman"/>
          <w:color w:val="232323"/>
          <w:sz w:val="23"/>
          <w:szCs w:val="23"/>
        </w:rPr>
      </w:pPr>
      <w:ins w:id="214" w:author="Kluge, Shauna" w:date="2021-02-26T11:07:00Z">
        <w:r w:rsidRPr="00C04358">
          <w:rPr>
            <w:rFonts w:ascii="Times New Roman" w:hAnsi="Times New Roman" w:cs="Times New Roman"/>
            <w:color w:val="232323"/>
            <w:sz w:val="23"/>
            <w:szCs w:val="23"/>
          </w:rPr>
          <w:t>price submitted by a Host Blue to Contractor is a final price</w:t>
        </w:r>
      </w:ins>
    </w:p>
    <w:p w14:paraId="6679455F" w14:textId="77777777" w:rsidR="00C04358" w:rsidRPr="00C04358" w:rsidRDefault="00C04358" w:rsidP="00C04358">
      <w:pPr>
        <w:autoSpaceDE w:val="0"/>
        <w:autoSpaceDN w:val="0"/>
        <w:adjustRightInd w:val="0"/>
        <w:spacing w:after="0" w:line="240" w:lineRule="auto"/>
        <w:ind w:left="1440"/>
        <w:rPr>
          <w:ins w:id="215" w:author="Kluge, Shauna" w:date="2021-02-26T11:07:00Z"/>
          <w:rFonts w:ascii="Times New Roman" w:hAnsi="Times New Roman" w:cs="Times New Roman"/>
          <w:color w:val="232323"/>
          <w:sz w:val="23"/>
          <w:szCs w:val="23"/>
        </w:rPr>
      </w:pPr>
      <w:ins w:id="216" w:author="Kluge, Shauna" w:date="2021-02-26T11:07:00Z">
        <w:r w:rsidRPr="00C04358">
          <w:rPr>
            <w:rFonts w:ascii="Times New Roman" w:hAnsi="Times New Roman" w:cs="Times New Roman"/>
            <w:color w:val="232323"/>
            <w:sz w:val="23"/>
            <w:szCs w:val="23"/>
          </w:rPr>
          <w:t>irrespective of any future adjustments based on the use of estimated or</w:t>
        </w:r>
      </w:ins>
    </w:p>
    <w:p w14:paraId="556730B7" w14:textId="77777777" w:rsidR="00C04358" w:rsidRPr="00C04358" w:rsidRDefault="00C04358" w:rsidP="00C04358">
      <w:pPr>
        <w:autoSpaceDE w:val="0"/>
        <w:autoSpaceDN w:val="0"/>
        <w:adjustRightInd w:val="0"/>
        <w:spacing w:after="0" w:line="240" w:lineRule="auto"/>
        <w:ind w:left="1440"/>
        <w:rPr>
          <w:ins w:id="217" w:author="Kluge, Shauna" w:date="2021-02-26T11:07:00Z"/>
          <w:rFonts w:ascii="Times New Roman" w:hAnsi="Times New Roman" w:cs="Times New Roman"/>
          <w:color w:val="232323"/>
          <w:sz w:val="23"/>
          <w:szCs w:val="23"/>
        </w:rPr>
      </w:pPr>
      <w:ins w:id="218" w:author="Kluge, Shauna" w:date="2021-02-26T11:07:00Z">
        <w:r w:rsidRPr="00C04358">
          <w:rPr>
            <w:rFonts w:ascii="Times New Roman" w:hAnsi="Times New Roman" w:cs="Times New Roman"/>
            <w:color w:val="232323"/>
            <w:sz w:val="23"/>
            <w:szCs w:val="23"/>
          </w:rPr>
          <w:t>average pricing. If a Host Blue uses either an estimated price or an</w:t>
        </w:r>
      </w:ins>
    </w:p>
    <w:p w14:paraId="72C4C933" w14:textId="77777777" w:rsidR="00C04358" w:rsidRPr="00C04358" w:rsidRDefault="00C04358" w:rsidP="00C04358">
      <w:pPr>
        <w:autoSpaceDE w:val="0"/>
        <w:autoSpaceDN w:val="0"/>
        <w:adjustRightInd w:val="0"/>
        <w:spacing w:after="0" w:line="240" w:lineRule="auto"/>
        <w:ind w:left="1440"/>
        <w:rPr>
          <w:ins w:id="219" w:author="Kluge, Shauna" w:date="2021-02-26T11:07:00Z"/>
          <w:rFonts w:ascii="Times New Roman" w:hAnsi="Times New Roman" w:cs="Times New Roman"/>
          <w:color w:val="232323"/>
          <w:sz w:val="23"/>
          <w:szCs w:val="23"/>
        </w:rPr>
      </w:pPr>
      <w:ins w:id="220" w:author="Kluge, Shauna" w:date="2021-02-26T11:07:00Z">
        <w:r w:rsidRPr="00C04358">
          <w:rPr>
            <w:rFonts w:ascii="Times New Roman" w:hAnsi="Times New Roman" w:cs="Times New Roman"/>
            <w:color w:val="232323"/>
            <w:sz w:val="23"/>
            <w:szCs w:val="23"/>
          </w:rPr>
          <w:t>average price on a Claim, it may also hold some portion of the amount</w:t>
        </w:r>
      </w:ins>
    </w:p>
    <w:p w14:paraId="026798E0" w14:textId="77777777" w:rsidR="00C04358" w:rsidRPr="00C04358" w:rsidRDefault="00C04358" w:rsidP="00C04358">
      <w:pPr>
        <w:autoSpaceDE w:val="0"/>
        <w:autoSpaceDN w:val="0"/>
        <w:adjustRightInd w:val="0"/>
        <w:spacing w:after="0" w:line="240" w:lineRule="auto"/>
        <w:ind w:left="1440"/>
        <w:rPr>
          <w:ins w:id="221" w:author="Kluge, Shauna" w:date="2021-02-26T11:07:00Z"/>
          <w:rFonts w:ascii="Times New Roman" w:hAnsi="Times New Roman" w:cs="Times New Roman"/>
          <w:color w:val="232323"/>
          <w:sz w:val="23"/>
          <w:szCs w:val="23"/>
        </w:rPr>
      </w:pPr>
      <w:ins w:id="222" w:author="Kluge, Shauna" w:date="2021-02-26T11:07:00Z">
        <w:r w:rsidRPr="00C04358">
          <w:rPr>
            <w:rFonts w:ascii="Times New Roman" w:hAnsi="Times New Roman" w:cs="Times New Roman"/>
            <w:color w:val="232323"/>
            <w:sz w:val="23"/>
            <w:szCs w:val="23"/>
          </w:rPr>
          <w:t>that the State pays in a variance account, pending settlement with its</w:t>
        </w:r>
      </w:ins>
    </w:p>
    <w:p w14:paraId="5B6079DA" w14:textId="77777777" w:rsidR="00C04358" w:rsidRPr="00C04358" w:rsidRDefault="00C04358" w:rsidP="00C04358">
      <w:pPr>
        <w:autoSpaceDE w:val="0"/>
        <w:autoSpaceDN w:val="0"/>
        <w:adjustRightInd w:val="0"/>
        <w:spacing w:after="0" w:line="240" w:lineRule="auto"/>
        <w:ind w:left="1440"/>
        <w:rPr>
          <w:ins w:id="223" w:author="Kluge, Shauna" w:date="2021-02-26T11:07:00Z"/>
          <w:rFonts w:ascii="Times New Roman" w:hAnsi="Times New Roman" w:cs="Times New Roman"/>
          <w:color w:val="232323"/>
          <w:sz w:val="23"/>
          <w:szCs w:val="23"/>
        </w:rPr>
      </w:pPr>
      <w:ins w:id="224" w:author="Kluge, Shauna" w:date="2021-02-26T11:07:00Z">
        <w:r w:rsidRPr="00C04358">
          <w:rPr>
            <w:rFonts w:ascii="Times New Roman" w:hAnsi="Times New Roman" w:cs="Times New Roman"/>
            <w:color w:val="232323"/>
            <w:sz w:val="23"/>
            <w:szCs w:val="23"/>
          </w:rPr>
          <w:t>Network Providers. Because all amounts paid are final, neither</w:t>
        </w:r>
      </w:ins>
    </w:p>
    <w:p w14:paraId="1F2F8E0B" w14:textId="77777777" w:rsidR="00C04358" w:rsidRPr="00C04358" w:rsidRDefault="00C04358" w:rsidP="00C04358">
      <w:pPr>
        <w:autoSpaceDE w:val="0"/>
        <w:autoSpaceDN w:val="0"/>
        <w:adjustRightInd w:val="0"/>
        <w:spacing w:after="0" w:line="240" w:lineRule="auto"/>
        <w:ind w:left="1440"/>
        <w:rPr>
          <w:ins w:id="225" w:author="Kluge, Shauna" w:date="2021-02-26T11:07:00Z"/>
          <w:rFonts w:ascii="Times New Roman" w:hAnsi="Times New Roman" w:cs="Times New Roman"/>
          <w:color w:val="232323"/>
          <w:sz w:val="23"/>
          <w:szCs w:val="23"/>
        </w:rPr>
      </w:pPr>
      <w:ins w:id="226" w:author="Kluge, Shauna" w:date="2021-02-26T11:07:00Z">
        <w:r w:rsidRPr="00C04358">
          <w:rPr>
            <w:rFonts w:ascii="Times New Roman" w:hAnsi="Times New Roman" w:cs="Times New Roman"/>
            <w:color w:val="232323"/>
            <w:sz w:val="23"/>
            <w:szCs w:val="23"/>
          </w:rPr>
          <w:t>variance account funds held to be paid, nor the funds expected to be</w:t>
        </w:r>
      </w:ins>
    </w:p>
    <w:p w14:paraId="7E691169" w14:textId="77777777" w:rsidR="00C04358" w:rsidRPr="00C04358" w:rsidRDefault="00C04358" w:rsidP="00C04358">
      <w:pPr>
        <w:autoSpaceDE w:val="0"/>
        <w:autoSpaceDN w:val="0"/>
        <w:adjustRightInd w:val="0"/>
        <w:spacing w:after="0" w:line="240" w:lineRule="auto"/>
        <w:ind w:left="1440"/>
        <w:rPr>
          <w:ins w:id="227" w:author="Kluge, Shauna" w:date="2021-02-26T11:07:00Z"/>
          <w:rFonts w:ascii="Times New Roman" w:hAnsi="Times New Roman" w:cs="Times New Roman"/>
          <w:color w:val="232323"/>
          <w:sz w:val="23"/>
          <w:szCs w:val="23"/>
        </w:rPr>
      </w:pPr>
      <w:ins w:id="228" w:author="Kluge, Shauna" w:date="2021-02-26T11:07:00Z">
        <w:r w:rsidRPr="00C04358">
          <w:rPr>
            <w:rFonts w:ascii="Times New Roman" w:hAnsi="Times New Roman" w:cs="Times New Roman"/>
            <w:color w:val="232323"/>
            <w:sz w:val="23"/>
            <w:szCs w:val="23"/>
          </w:rPr>
          <w:t>received, are due to or from the State. Such payable or receivable</w:t>
        </w:r>
      </w:ins>
    </w:p>
    <w:p w14:paraId="1FCDEC0C" w14:textId="77777777" w:rsidR="00C04358" w:rsidRPr="00C04358" w:rsidRDefault="00C04358" w:rsidP="00C04358">
      <w:pPr>
        <w:autoSpaceDE w:val="0"/>
        <w:autoSpaceDN w:val="0"/>
        <w:adjustRightInd w:val="0"/>
        <w:spacing w:after="0" w:line="240" w:lineRule="auto"/>
        <w:ind w:left="1440"/>
        <w:rPr>
          <w:ins w:id="229" w:author="Kluge, Shauna" w:date="2021-02-26T11:07:00Z"/>
          <w:rFonts w:ascii="Times New Roman" w:hAnsi="Times New Roman" w:cs="Times New Roman"/>
          <w:color w:val="232323"/>
          <w:sz w:val="23"/>
          <w:szCs w:val="23"/>
        </w:rPr>
      </w:pPr>
      <w:ins w:id="230" w:author="Kluge, Shauna" w:date="2021-02-26T11:07:00Z">
        <w:r w:rsidRPr="00C04358">
          <w:rPr>
            <w:rFonts w:ascii="Times New Roman" w:hAnsi="Times New Roman" w:cs="Times New Roman"/>
            <w:color w:val="232323"/>
            <w:sz w:val="23"/>
            <w:szCs w:val="23"/>
          </w:rPr>
          <w:t>would be eventually exhausted by health care Provider settlements</w:t>
        </w:r>
      </w:ins>
    </w:p>
    <w:p w14:paraId="39E5486C" w14:textId="77777777" w:rsidR="00C04358" w:rsidRPr="00C04358" w:rsidRDefault="00C04358" w:rsidP="00C04358">
      <w:pPr>
        <w:autoSpaceDE w:val="0"/>
        <w:autoSpaceDN w:val="0"/>
        <w:adjustRightInd w:val="0"/>
        <w:spacing w:after="0" w:line="240" w:lineRule="auto"/>
        <w:ind w:left="1440"/>
        <w:rPr>
          <w:ins w:id="231" w:author="Kluge, Shauna" w:date="2021-02-26T11:07:00Z"/>
          <w:rFonts w:ascii="Times New Roman" w:hAnsi="Times New Roman" w:cs="Times New Roman"/>
          <w:color w:val="232323"/>
          <w:sz w:val="23"/>
          <w:szCs w:val="23"/>
        </w:rPr>
      </w:pPr>
      <w:ins w:id="232" w:author="Kluge, Shauna" w:date="2021-02-26T11:07:00Z">
        <w:r w:rsidRPr="00C04358">
          <w:rPr>
            <w:rFonts w:ascii="Times New Roman" w:hAnsi="Times New Roman" w:cs="Times New Roman"/>
            <w:color w:val="232323"/>
            <w:sz w:val="23"/>
            <w:szCs w:val="23"/>
          </w:rPr>
          <w:t>and/or through prospective adjustment to the negotiated prices. Some</w:t>
        </w:r>
      </w:ins>
    </w:p>
    <w:p w14:paraId="2C183CB0" w14:textId="77777777" w:rsidR="00C04358" w:rsidRPr="00C04358" w:rsidRDefault="00C04358" w:rsidP="00C04358">
      <w:pPr>
        <w:autoSpaceDE w:val="0"/>
        <w:autoSpaceDN w:val="0"/>
        <w:adjustRightInd w:val="0"/>
        <w:spacing w:after="0" w:line="240" w:lineRule="auto"/>
        <w:ind w:left="1440"/>
        <w:rPr>
          <w:ins w:id="233" w:author="Kluge, Shauna" w:date="2021-02-26T11:07:00Z"/>
          <w:rFonts w:ascii="Times New Roman" w:hAnsi="Times New Roman" w:cs="Times New Roman"/>
          <w:color w:val="232323"/>
          <w:sz w:val="23"/>
          <w:szCs w:val="23"/>
        </w:rPr>
      </w:pPr>
      <w:ins w:id="234" w:author="Kluge, Shauna" w:date="2021-02-26T11:07:00Z">
        <w:r w:rsidRPr="00C04358">
          <w:rPr>
            <w:rFonts w:ascii="Times New Roman" w:hAnsi="Times New Roman" w:cs="Times New Roman"/>
            <w:color w:val="232323"/>
            <w:sz w:val="23"/>
            <w:szCs w:val="23"/>
          </w:rPr>
          <w:t>Host Blues may retain interest earned, if any, on funds held in variance</w:t>
        </w:r>
      </w:ins>
    </w:p>
    <w:p w14:paraId="7EE19B41" w14:textId="50A01547" w:rsidR="00C04358" w:rsidRDefault="00C04358" w:rsidP="0028424D">
      <w:pPr>
        <w:autoSpaceDE w:val="0"/>
        <w:autoSpaceDN w:val="0"/>
        <w:adjustRightInd w:val="0"/>
        <w:spacing w:after="0" w:line="240" w:lineRule="auto"/>
        <w:ind w:left="1440"/>
        <w:rPr>
          <w:ins w:id="235" w:author="Kluge, Shauna" w:date="2021-02-26T11:07:00Z"/>
          <w:rFonts w:ascii="Times New Roman" w:hAnsi="Times New Roman" w:cs="Times New Roman"/>
          <w:color w:val="232323"/>
          <w:sz w:val="23"/>
          <w:szCs w:val="23"/>
        </w:rPr>
      </w:pPr>
      <w:ins w:id="236" w:author="Kluge, Shauna" w:date="2021-02-26T11:07:00Z">
        <w:r w:rsidRPr="00C04358">
          <w:rPr>
            <w:rFonts w:ascii="Times New Roman" w:hAnsi="Times New Roman" w:cs="Times New Roman"/>
            <w:color w:val="232323"/>
            <w:sz w:val="23"/>
            <w:szCs w:val="23"/>
          </w:rPr>
          <w:t>accounts.</w:t>
        </w:r>
      </w:ins>
    </w:p>
    <w:p w14:paraId="285D1C50" w14:textId="4EBBCB2B" w:rsidR="00C04358" w:rsidRDefault="00C04358" w:rsidP="0028424D">
      <w:pPr>
        <w:autoSpaceDE w:val="0"/>
        <w:autoSpaceDN w:val="0"/>
        <w:adjustRightInd w:val="0"/>
        <w:spacing w:after="0" w:line="240" w:lineRule="auto"/>
        <w:ind w:left="1440"/>
        <w:rPr>
          <w:ins w:id="237" w:author="Kluge, Shauna" w:date="2021-02-26T11:07:00Z"/>
          <w:rFonts w:ascii="Times New Roman" w:hAnsi="Times New Roman" w:cs="Times New Roman"/>
          <w:color w:val="232323"/>
          <w:sz w:val="23"/>
          <w:szCs w:val="23"/>
        </w:rPr>
      </w:pPr>
    </w:p>
    <w:p w14:paraId="0F3B9EB3" w14:textId="77777777" w:rsidR="00C04358" w:rsidRPr="00C04358" w:rsidRDefault="00C04358" w:rsidP="00C04358">
      <w:pPr>
        <w:autoSpaceDE w:val="0"/>
        <w:autoSpaceDN w:val="0"/>
        <w:adjustRightInd w:val="0"/>
        <w:spacing w:after="0" w:line="240" w:lineRule="auto"/>
        <w:ind w:left="1440"/>
        <w:rPr>
          <w:ins w:id="238" w:author="Kluge, Shauna" w:date="2021-02-26T11:08:00Z"/>
          <w:rFonts w:ascii="Times New Roman" w:hAnsi="Times New Roman" w:cs="Times New Roman"/>
          <w:color w:val="232323"/>
          <w:sz w:val="23"/>
          <w:szCs w:val="23"/>
        </w:rPr>
      </w:pPr>
      <w:ins w:id="239" w:author="Kluge, Shauna" w:date="2021-02-26T11:08:00Z">
        <w:r w:rsidRPr="00C04358">
          <w:rPr>
            <w:rFonts w:ascii="Times New Roman" w:hAnsi="Times New Roman" w:cs="Times New Roman"/>
            <w:color w:val="232323"/>
            <w:sz w:val="23"/>
            <w:szCs w:val="23"/>
          </w:rPr>
          <w:t>A small number of states require Host Blues either (i) to use a basis for</w:t>
        </w:r>
      </w:ins>
    </w:p>
    <w:p w14:paraId="6C7E8AD0" w14:textId="3B478363" w:rsidR="00C04358" w:rsidRPr="00C04358" w:rsidRDefault="00C04358" w:rsidP="00C04358">
      <w:pPr>
        <w:autoSpaceDE w:val="0"/>
        <w:autoSpaceDN w:val="0"/>
        <w:adjustRightInd w:val="0"/>
        <w:spacing w:after="0" w:line="240" w:lineRule="auto"/>
        <w:ind w:left="1440"/>
        <w:rPr>
          <w:ins w:id="240" w:author="Kluge, Shauna" w:date="2021-02-26T11:08:00Z"/>
          <w:rFonts w:ascii="Times New Roman" w:hAnsi="Times New Roman" w:cs="Times New Roman"/>
          <w:color w:val="232323"/>
          <w:sz w:val="23"/>
          <w:szCs w:val="23"/>
        </w:rPr>
      </w:pPr>
      <w:ins w:id="241" w:author="Kluge, Shauna" w:date="2021-02-26T11:08:00Z">
        <w:r w:rsidRPr="00C04358">
          <w:rPr>
            <w:rFonts w:ascii="Times New Roman" w:hAnsi="Times New Roman" w:cs="Times New Roman"/>
            <w:color w:val="232323"/>
            <w:sz w:val="23"/>
            <w:szCs w:val="23"/>
          </w:rPr>
          <w:t>determining Member liability for Covered Services that does not</w:t>
        </w:r>
        <w:r w:rsidR="0087161C">
          <w:rPr>
            <w:rFonts w:ascii="Times New Roman" w:hAnsi="Times New Roman" w:cs="Times New Roman"/>
            <w:color w:val="232323"/>
            <w:sz w:val="23"/>
            <w:szCs w:val="23"/>
          </w:rPr>
          <w:t xml:space="preserve"> </w:t>
        </w:r>
        <w:r w:rsidRPr="00C04358">
          <w:rPr>
            <w:rFonts w:ascii="Times New Roman" w:hAnsi="Times New Roman" w:cs="Times New Roman"/>
            <w:color w:val="232323"/>
            <w:sz w:val="23"/>
            <w:szCs w:val="23"/>
          </w:rPr>
          <w:t>reflect the entire savings realized, or expected to be realized, on a</w:t>
        </w:r>
        <w:r>
          <w:rPr>
            <w:rFonts w:ascii="Times New Roman" w:hAnsi="Times New Roman" w:cs="Times New Roman"/>
            <w:color w:val="232323"/>
            <w:sz w:val="23"/>
            <w:szCs w:val="23"/>
          </w:rPr>
          <w:t xml:space="preserve"> </w:t>
        </w:r>
        <w:r w:rsidRPr="00C04358">
          <w:rPr>
            <w:rFonts w:ascii="Times New Roman" w:hAnsi="Times New Roman" w:cs="Times New Roman"/>
            <w:color w:val="232323"/>
            <w:sz w:val="23"/>
            <w:szCs w:val="23"/>
          </w:rPr>
          <w:t>particular Claim, or (ii) to add a surcharge. Should the state in which</w:t>
        </w:r>
        <w:r w:rsidR="0087161C">
          <w:rPr>
            <w:rFonts w:ascii="Times New Roman" w:hAnsi="Times New Roman" w:cs="Times New Roman"/>
            <w:color w:val="232323"/>
            <w:sz w:val="23"/>
            <w:szCs w:val="23"/>
          </w:rPr>
          <w:t xml:space="preserve"> </w:t>
        </w:r>
        <w:r w:rsidRPr="00C04358">
          <w:rPr>
            <w:rFonts w:ascii="Times New Roman" w:hAnsi="Times New Roman" w:cs="Times New Roman"/>
            <w:color w:val="232323"/>
            <w:sz w:val="23"/>
            <w:szCs w:val="23"/>
          </w:rPr>
          <w:t>health care services are accessed mandate liability calculation methods</w:t>
        </w:r>
        <w:r w:rsidR="0087161C">
          <w:rPr>
            <w:rFonts w:ascii="Times New Roman" w:hAnsi="Times New Roman" w:cs="Times New Roman"/>
            <w:color w:val="232323"/>
            <w:sz w:val="23"/>
            <w:szCs w:val="23"/>
          </w:rPr>
          <w:t xml:space="preserve"> </w:t>
        </w:r>
        <w:r w:rsidRPr="00C04358">
          <w:rPr>
            <w:rFonts w:ascii="Times New Roman" w:hAnsi="Times New Roman" w:cs="Times New Roman"/>
            <w:color w:val="232323"/>
            <w:sz w:val="23"/>
            <w:szCs w:val="23"/>
          </w:rPr>
          <w:t>that differ from the negotiated price methodology or require a</w:t>
        </w:r>
        <w:r w:rsidR="0087161C">
          <w:rPr>
            <w:rFonts w:ascii="Times New Roman" w:hAnsi="Times New Roman" w:cs="Times New Roman"/>
            <w:color w:val="232323"/>
            <w:sz w:val="23"/>
            <w:szCs w:val="23"/>
          </w:rPr>
          <w:t xml:space="preserve"> </w:t>
        </w:r>
        <w:r w:rsidRPr="00C04358">
          <w:rPr>
            <w:rFonts w:ascii="Times New Roman" w:hAnsi="Times New Roman" w:cs="Times New Roman"/>
            <w:color w:val="232323"/>
            <w:sz w:val="23"/>
            <w:szCs w:val="23"/>
          </w:rPr>
          <w:t>surcharge, Contractor would then calculate Member liability and the</w:t>
        </w:r>
      </w:ins>
    </w:p>
    <w:p w14:paraId="156E0E49" w14:textId="22C8693C" w:rsidR="00C04358" w:rsidRDefault="00C04358" w:rsidP="0028424D">
      <w:pPr>
        <w:autoSpaceDE w:val="0"/>
        <w:autoSpaceDN w:val="0"/>
        <w:adjustRightInd w:val="0"/>
        <w:spacing w:after="0" w:line="240" w:lineRule="auto"/>
        <w:ind w:left="1440"/>
        <w:rPr>
          <w:ins w:id="242" w:author="Kluge, Shauna" w:date="2021-02-26T11:08:00Z"/>
          <w:rFonts w:ascii="Times New Roman" w:hAnsi="Times New Roman" w:cs="Times New Roman"/>
          <w:color w:val="232323"/>
          <w:sz w:val="23"/>
          <w:szCs w:val="23"/>
        </w:rPr>
      </w:pPr>
      <w:ins w:id="243" w:author="Kluge, Shauna" w:date="2021-02-26T11:08:00Z">
        <w:r w:rsidRPr="00C04358">
          <w:rPr>
            <w:rFonts w:ascii="Times New Roman" w:hAnsi="Times New Roman" w:cs="Times New Roman"/>
            <w:color w:val="232323"/>
            <w:sz w:val="23"/>
            <w:szCs w:val="23"/>
          </w:rPr>
          <w:t>State liability in accordance with applicable law.</w:t>
        </w:r>
      </w:ins>
    </w:p>
    <w:p w14:paraId="7D79D4D8" w14:textId="1E0006FD" w:rsidR="0087161C" w:rsidRDefault="0087161C" w:rsidP="0028424D">
      <w:pPr>
        <w:autoSpaceDE w:val="0"/>
        <w:autoSpaceDN w:val="0"/>
        <w:adjustRightInd w:val="0"/>
        <w:spacing w:after="0" w:line="240" w:lineRule="auto"/>
        <w:ind w:left="1440"/>
        <w:rPr>
          <w:ins w:id="244" w:author="Kluge, Shauna" w:date="2021-02-26T11:09:00Z"/>
          <w:rFonts w:ascii="Times New Roman" w:hAnsi="Times New Roman" w:cs="Times New Roman"/>
          <w:color w:val="232323"/>
          <w:sz w:val="23"/>
          <w:szCs w:val="23"/>
        </w:rPr>
      </w:pPr>
    </w:p>
    <w:p w14:paraId="2D5C03EB" w14:textId="0A2BB9FA" w:rsidR="0087161C" w:rsidRPr="0087161C" w:rsidRDefault="0087161C" w:rsidP="0087161C">
      <w:pPr>
        <w:autoSpaceDE w:val="0"/>
        <w:autoSpaceDN w:val="0"/>
        <w:adjustRightInd w:val="0"/>
        <w:spacing w:after="0" w:line="240" w:lineRule="auto"/>
        <w:ind w:left="1440"/>
        <w:rPr>
          <w:ins w:id="245" w:author="Kluge, Shauna" w:date="2021-02-26T11:09:00Z"/>
          <w:rFonts w:ascii="Times New Roman" w:hAnsi="Times New Roman" w:cs="Times New Roman"/>
          <w:color w:val="232323"/>
          <w:sz w:val="23"/>
          <w:szCs w:val="23"/>
        </w:rPr>
      </w:pPr>
      <w:ins w:id="246" w:author="Kluge, Shauna" w:date="2021-02-26T11:09:00Z">
        <w:r w:rsidRPr="0087161C">
          <w:rPr>
            <w:rFonts w:ascii="Times New Roman" w:hAnsi="Times New Roman" w:cs="Times New Roman"/>
            <w:color w:val="232323"/>
            <w:sz w:val="23"/>
            <w:szCs w:val="23"/>
          </w:rPr>
          <w:t>(b)</w:t>
        </w:r>
      </w:ins>
      <w:ins w:id="247" w:author="Kluge, Shauna" w:date="2021-02-26T11:10:00Z">
        <w:r>
          <w:rPr>
            <w:rFonts w:ascii="Times New Roman" w:hAnsi="Times New Roman" w:cs="Times New Roman"/>
            <w:color w:val="232323"/>
            <w:sz w:val="23"/>
            <w:szCs w:val="23"/>
          </w:rPr>
          <w:t xml:space="preserve"> </w:t>
        </w:r>
      </w:ins>
      <w:ins w:id="248" w:author="Kluge, Shauna" w:date="2021-02-26T11:09:00Z">
        <w:r w:rsidRPr="0087161C">
          <w:rPr>
            <w:rFonts w:ascii="Times New Roman" w:hAnsi="Times New Roman" w:cs="Times New Roman"/>
            <w:color w:val="232323"/>
            <w:sz w:val="23"/>
            <w:szCs w:val="23"/>
          </w:rPr>
          <w:t>Return of Overpayments. Under the BlueCard Program, recoveries</w:t>
        </w:r>
      </w:ins>
    </w:p>
    <w:p w14:paraId="3E0F0A64" w14:textId="77777777" w:rsidR="0087161C" w:rsidRPr="0087161C" w:rsidRDefault="0087161C" w:rsidP="0087161C">
      <w:pPr>
        <w:autoSpaceDE w:val="0"/>
        <w:autoSpaceDN w:val="0"/>
        <w:adjustRightInd w:val="0"/>
        <w:spacing w:after="0" w:line="240" w:lineRule="auto"/>
        <w:ind w:left="1440"/>
        <w:rPr>
          <w:ins w:id="249" w:author="Kluge, Shauna" w:date="2021-02-26T11:09:00Z"/>
          <w:rFonts w:ascii="Times New Roman" w:hAnsi="Times New Roman" w:cs="Times New Roman"/>
          <w:color w:val="232323"/>
          <w:sz w:val="23"/>
          <w:szCs w:val="23"/>
        </w:rPr>
      </w:pPr>
      <w:ins w:id="250" w:author="Kluge, Shauna" w:date="2021-02-26T11:09:00Z">
        <w:r w:rsidRPr="0087161C">
          <w:rPr>
            <w:rFonts w:ascii="Times New Roman" w:hAnsi="Times New Roman" w:cs="Times New Roman"/>
            <w:color w:val="232323"/>
            <w:sz w:val="23"/>
            <w:szCs w:val="23"/>
          </w:rPr>
          <w:t>from a Host Blue or its Network Providers can arise in several ways,</w:t>
        </w:r>
      </w:ins>
    </w:p>
    <w:p w14:paraId="620E64C2" w14:textId="77777777" w:rsidR="0087161C" w:rsidRPr="0087161C" w:rsidRDefault="0087161C" w:rsidP="0087161C">
      <w:pPr>
        <w:autoSpaceDE w:val="0"/>
        <w:autoSpaceDN w:val="0"/>
        <w:adjustRightInd w:val="0"/>
        <w:spacing w:after="0" w:line="240" w:lineRule="auto"/>
        <w:ind w:left="1440"/>
        <w:rPr>
          <w:ins w:id="251" w:author="Kluge, Shauna" w:date="2021-02-26T11:09:00Z"/>
          <w:rFonts w:ascii="Times New Roman" w:hAnsi="Times New Roman" w:cs="Times New Roman"/>
          <w:color w:val="232323"/>
          <w:sz w:val="23"/>
          <w:szCs w:val="23"/>
        </w:rPr>
      </w:pPr>
      <w:ins w:id="252" w:author="Kluge, Shauna" w:date="2021-02-26T11:09:00Z">
        <w:r w:rsidRPr="0087161C">
          <w:rPr>
            <w:rFonts w:ascii="Times New Roman" w:hAnsi="Times New Roman" w:cs="Times New Roman"/>
            <w:color w:val="232323"/>
            <w:sz w:val="23"/>
            <w:szCs w:val="23"/>
          </w:rPr>
          <w:t>including, but not limited to, anti-fraud and abuse recoveries, health</w:t>
        </w:r>
      </w:ins>
    </w:p>
    <w:p w14:paraId="5D3C5CC9" w14:textId="77777777" w:rsidR="0087161C" w:rsidRPr="0087161C" w:rsidRDefault="0087161C" w:rsidP="0087161C">
      <w:pPr>
        <w:autoSpaceDE w:val="0"/>
        <w:autoSpaceDN w:val="0"/>
        <w:adjustRightInd w:val="0"/>
        <w:spacing w:after="0" w:line="240" w:lineRule="auto"/>
        <w:ind w:left="1440"/>
        <w:rPr>
          <w:ins w:id="253" w:author="Kluge, Shauna" w:date="2021-02-26T11:09:00Z"/>
          <w:rFonts w:ascii="Times New Roman" w:hAnsi="Times New Roman" w:cs="Times New Roman"/>
          <w:color w:val="232323"/>
          <w:sz w:val="23"/>
          <w:szCs w:val="23"/>
        </w:rPr>
      </w:pPr>
      <w:ins w:id="254" w:author="Kluge, Shauna" w:date="2021-02-26T11:09:00Z">
        <w:r w:rsidRPr="0087161C">
          <w:rPr>
            <w:rFonts w:ascii="Times New Roman" w:hAnsi="Times New Roman" w:cs="Times New Roman"/>
            <w:color w:val="232323"/>
            <w:sz w:val="23"/>
            <w:szCs w:val="23"/>
          </w:rPr>
          <w:t>care Provider/hospital audits, credit balance audits, utilization review</w:t>
        </w:r>
      </w:ins>
    </w:p>
    <w:p w14:paraId="6FC083F4" w14:textId="77777777" w:rsidR="0087161C" w:rsidRPr="0087161C" w:rsidRDefault="0087161C" w:rsidP="0087161C">
      <w:pPr>
        <w:autoSpaceDE w:val="0"/>
        <w:autoSpaceDN w:val="0"/>
        <w:adjustRightInd w:val="0"/>
        <w:spacing w:after="0" w:line="240" w:lineRule="auto"/>
        <w:ind w:left="1440"/>
        <w:rPr>
          <w:ins w:id="255" w:author="Kluge, Shauna" w:date="2021-02-26T11:09:00Z"/>
          <w:rFonts w:ascii="Times New Roman" w:hAnsi="Times New Roman" w:cs="Times New Roman"/>
          <w:color w:val="232323"/>
          <w:sz w:val="23"/>
          <w:szCs w:val="23"/>
        </w:rPr>
      </w:pPr>
      <w:ins w:id="256" w:author="Kluge, Shauna" w:date="2021-02-26T11:09:00Z">
        <w:r w:rsidRPr="0087161C">
          <w:rPr>
            <w:rFonts w:ascii="Times New Roman" w:hAnsi="Times New Roman" w:cs="Times New Roman"/>
            <w:color w:val="232323"/>
            <w:sz w:val="23"/>
            <w:szCs w:val="23"/>
          </w:rPr>
          <w:t>refunds, and unsolicited refunds. In some cases, the Host Blue will</w:t>
        </w:r>
      </w:ins>
    </w:p>
    <w:p w14:paraId="479307EC" w14:textId="77777777" w:rsidR="0087161C" w:rsidRPr="0087161C" w:rsidRDefault="0087161C" w:rsidP="0087161C">
      <w:pPr>
        <w:autoSpaceDE w:val="0"/>
        <w:autoSpaceDN w:val="0"/>
        <w:adjustRightInd w:val="0"/>
        <w:spacing w:after="0" w:line="240" w:lineRule="auto"/>
        <w:ind w:left="1440"/>
        <w:rPr>
          <w:ins w:id="257" w:author="Kluge, Shauna" w:date="2021-02-26T11:09:00Z"/>
          <w:rFonts w:ascii="Times New Roman" w:hAnsi="Times New Roman" w:cs="Times New Roman"/>
          <w:color w:val="232323"/>
          <w:sz w:val="23"/>
          <w:szCs w:val="23"/>
        </w:rPr>
      </w:pPr>
      <w:ins w:id="258" w:author="Kluge, Shauna" w:date="2021-02-26T11:09:00Z">
        <w:r w:rsidRPr="0087161C">
          <w:rPr>
            <w:rFonts w:ascii="Times New Roman" w:hAnsi="Times New Roman" w:cs="Times New Roman"/>
            <w:color w:val="232323"/>
            <w:sz w:val="23"/>
            <w:szCs w:val="23"/>
          </w:rPr>
          <w:t>engage a third pmiy to assist in identification or collection of recovery</w:t>
        </w:r>
      </w:ins>
    </w:p>
    <w:p w14:paraId="6EA3D24E" w14:textId="77777777" w:rsidR="0087161C" w:rsidRPr="0087161C" w:rsidRDefault="0087161C" w:rsidP="0087161C">
      <w:pPr>
        <w:autoSpaceDE w:val="0"/>
        <w:autoSpaceDN w:val="0"/>
        <w:adjustRightInd w:val="0"/>
        <w:spacing w:after="0" w:line="240" w:lineRule="auto"/>
        <w:ind w:left="1440"/>
        <w:rPr>
          <w:ins w:id="259" w:author="Kluge, Shauna" w:date="2021-02-26T11:09:00Z"/>
          <w:rFonts w:ascii="Times New Roman" w:hAnsi="Times New Roman" w:cs="Times New Roman"/>
          <w:color w:val="232323"/>
          <w:sz w:val="23"/>
          <w:szCs w:val="23"/>
        </w:rPr>
      </w:pPr>
      <w:ins w:id="260" w:author="Kluge, Shauna" w:date="2021-02-26T11:09:00Z">
        <w:r w:rsidRPr="0087161C">
          <w:rPr>
            <w:rFonts w:ascii="Times New Roman" w:hAnsi="Times New Roman" w:cs="Times New Roman"/>
            <w:color w:val="232323"/>
            <w:sz w:val="23"/>
            <w:szCs w:val="23"/>
          </w:rPr>
          <w:t>amounts. The fees of such a third party may be netted against the</w:t>
        </w:r>
      </w:ins>
    </w:p>
    <w:p w14:paraId="1DC7F7EB" w14:textId="77777777" w:rsidR="0087161C" w:rsidRPr="0087161C" w:rsidRDefault="0087161C" w:rsidP="0087161C">
      <w:pPr>
        <w:autoSpaceDE w:val="0"/>
        <w:autoSpaceDN w:val="0"/>
        <w:adjustRightInd w:val="0"/>
        <w:spacing w:after="0" w:line="240" w:lineRule="auto"/>
        <w:ind w:left="1440"/>
        <w:rPr>
          <w:ins w:id="261" w:author="Kluge, Shauna" w:date="2021-02-26T11:09:00Z"/>
          <w:rFonts w:ascii="Times New Roman" w:hAnsi="Times New Roman" w:cs="Times New Roman"/>
          <w:color w:val="232323"/>
          <w:sz w:val="23"/>
          <w:szCs w:val="23"/>
        </w:rPr>
      </w:pPr>
      <w:ins w:id="262" w:author="Kluge, Shauna" w:date="2021-02-26T11:09:00Z">
        <w:r w:rsidRPr="0087161C">
          <w:rPr>
            <w:rFonts w:ascii="Times New Roman" w:hAnsi="Times New Roman" w:cs="Times New Roman"/>
            <w:color w:val="232323"/>
            <w:sz w:val="23"/>
            <w:szCs w:val="23"/>
          </w:rPr>
          <w:t>recovery. Recovery amounts determined in this way will be applied in</w:t>
        </w:r>
      </w:ins>
    </w:p>
    <w:p w14:paraId="1B7EB655" w14:textId="77777777" w:rsidR="0087161C" w:rsidRPr="0087161C" w:rsidRDefault="0087161C" w:rsidP="0087161C">
      <w:pPr>
        <w:autoSpaceDE w:val="0"/>
        <w:autoSpaceDN w:val="0"/>
        <w:adjustRightInd w:val="0"/>
        <w:spacing w:after="0" w:line="240" w:lineRule="auto"/>
        <w:ind w:left="1440"/>
        <w:rPr>
          <w:ins w:id="263" w:author="Kluge, Shauna" w:date="2021-02-26T11:09:00Z"/>
          <w:rFonts w:ascii="Times New Roman" w:hAnsi="Times New Roman" w:cs="Times New Roman"/>
          <w:color w:val="232323"/>
          <w:sz w:val="23"/>
          <w:szCs w:val="23"/>
        </w:rPr>
      </w:pPr>
      <w:ins w:id="264" w:author="Kluge, Shauna" w:date="2021-02-26T11:09:00Z">
        <w:r w:rsidRPr="0087161C">
          <w:rPr>
            <w:rFonts w:ascii="Times New Roman" w:hAnsi="Times New Roman" w:cs="Times New Roman"/>
            <w:color w:val="232323"/>
            <w:sz w:val="23"/>
            <w:szCs w:val="23"/>
          </w:rPr>
          <w:t>accordance with applicable Inter-Plan Programs policies, which</w:t>
        </w:r>
      </w:ins>
    </w:p>
    <w:p w14:paraId="6725AB0D" w14:textId="77777777" w:rsidR="0087161C" w:rsidRPr="0087161C" w:rsidRDefault="0087161C" w:rsidP="0087161C">
      <w:pPr>
        <w:autoSpaceDE w:val="0"/>
        <w:autoSpaceDN w:val="0"/>
        <w:adjustRightInd w:val="0"/>
        <w:spacing w:after="0" w:line="240" w:lineRule="auto"/>
        <w:ind w:left="1440"/>
        <w:rPr>
          <w:ins w:id="265" w:author="Kluge, Shauna" w:date="2021-02-26T11:09:00Z"/>
          <w:rFonts w:ascii="Times New Roman" w:hAnsi="Times New Roman" w:cs="Times New Roman"/>
          <w:color w:val="232323"/>
          <w:sz w:val="23"/>
          <w:szCs w:val="23"/>
        </w:rPr>
      </w:pPr>
      <w:ins w:id="266" w:author="Kluge, Shauna" w:date="2021-02-26T11:09:00Z">
        <w:r w:rsidRPr="0087161C">
          <w:rPr>
            <w:rFonts w:ascii="Times New Roman" w:hAnsi="Times New Roman" w:cs="Times New Roman"/>
            <w:color w:val="232323"/>
            <w:sz w:val="23"/>
            <w:szCs w:val="23"/>
          </w:rPr>
          <w:t>generally require correction on a Claim-by-Claim or prospective basis.</w:t>
        </w:r>
      </w:ins>
    </w:p>
    <w:p w14:paraId="39771437" w14:textId="77777777" w:rsidR="0087161C" w:rsidRDefault="0087161C" w:rsidP="0087161C">
      <w:pPr>
        <w:autoSpaceDE w:val="0"/>
        <w:autoSpaceDN w:val="0"/>
        <w:adjustRightInd w:val="0"/>
        <w:spacing w:after="0" w:line="240" w:lineRule="auto"/>
        <w:ind w:left="1440"/>
        <w:rPr>
          <w:ins w:id="267" w:author="Kluge, Shauna" w:date="2021-02-26T11:09:00Z"/>
          <w:rFonts w:ascii="Times New Roman" w:hAnsi="Times New Roman" w:cs="Times New Roman"/>
          <w:color w:val="232323"/>
          <w:sz w:val="23"/>
          <w:szCs w:val="23"/>
        </w:rPr>
      </w:pPr>
    </w:p>
    <w:p w14:paraId="2B1FF933" w14:textId="20492EC6" w:rsidR="0087161C" w:rsidRDefault="0087161C" w:rsidP="0087161C">
      <w:pPr>
        <w:autoSpaceDE w:val="0"/>
        <w:autoSpaceDN w:val="0"/>
        <w:adjustRightInd w:val="0"/>
        <w:spacing w:after="0" w:line="240" w:lineRule="auto"/>
        <w:ind w:left="1440"/>
        <w:rPr>
          <w:ins w:id="268" w:author="Kluge, Shauna" w:date="2021-02-26T11:11:00Z"/>
          <w:rFonts w:ascii="Times New Roman" w:hAnsi="Times New Roman" w:cs="Times New Roman"/>
          <w:color w:val="232323"/>
          <w:sz w:val="23"/>
          <w:szCs w:val="23"/>
        </w:rPr>
      </w:pPr>
      <w:ins w:id="269" w:author="Kluge, Shauna" w:date="2021-02-26T11:11:00Z">
        <w:r>
          <w:rPr>
            <w:rFonts w:ascii="Times New Roman" w:hAnsi="Times New Roman" w:cs="Times New Roman"/>
            <w:color w:val="232323"/>
            <w:sz w:val="23"/>
            <w:szCs w:val="23"/>
          </w:rPr>
          <w:t xml:space="preserve">(c) </w:t>
        </w:r>
      </w:ins>
      <w:ins w:id="270" w:author="Kluge, Shauna" w:date="2021-02-26T11:09:00Z">
        <w:r w:rsidRPr="0087161C">
          <w:rPr>
            <w:rFonts w:ascii="Times New Roman" w:hAnsi="Times New Roman" w:cs="Times New Roman"/>
            <w:color w:val="232323"/>
            <w:sz w:val="23"/>
            <w:szCs w:val="23"/>
          </w:rPr>
          <w:t>This provision is intentionally omitted in its entirety.</w:t>
        </w:r>
      </w:ins>
    </w:p>
    <w:p w14:paraId="32942E0F" w14:textId="77777777" w:rsidR="0087161C" w:rsidRPr="0087161C" w:rsidRDefault="0087161C" w:rsidP="0087161C">
      <w:pPr>
        <w:autoSpaceDE w:val="0"/>
        <w:autoSpaceDN w:val="0"/>
        <w:adjustRightInd w:val="0"/>
        <w:spacing w:after="0" w:line="240" w:lineRule="auto"/>
        <w:ind w:left="1440"/>
        <w:rPr>
          <w:ins w:id="271" w:author="Kluge, Shauna" w:date="2021-02-26T11:09:00Z"/>
          <w:rFonts w:ascii="Times New Roman" w:hAnsi="Times New Roman" w:cs="Times New Roman"/>
          <w:color w:val="232323"/>
          <w:sz w:val="23"/>
          <w:szCs w:val="23"/>
        </w:rPr>
      </w:pPr>
    </w:p>
    <w:p w14:paraId="04A7ED73" w14:textId="7AD98E63" w:rsidR="0087161C" w:rsidRPr="0028424D" w:rsidRDefault="0087161C" w:rsidP="0028424D">
      <w:pPr>
        <w:pStyle w:val="ListParagraph"/>
        <w:numPr>
          <w:ilvl w:val="0"/>
          <w:numId w:val="30"/>
        </w:numPr>
        <w:autoSpaceDE w:val="0"/>
        <w:autoSpaceDN w:val="0"/>
        <w:adjustRightInd w:val="0"/>
        <w:spacing w:after="0" w:line="240" w:lineRule="auto"/>
        <w:rPr>
          <w:ins w:id="272" w:author="Kluge, Shauna" w:date="2021-02-26T11:09:00Z"/>
          <w:rFonts w:ascii="Times New Roman" w:hAnsi="Times New Roman" w:cs="Times New Roman"/>
          <w:color w:val="232323"/>
          <w:sz w:val="23"/>
          <w:szCs w:val="23"/>
        </w:rPr>
      </w:pPr>
      <w:ins w:id="273" w:author="Kluge, Shauna" w:date="2021-02-26T11:09:00Z">
        <w:r w:rsidRPr="0028424D">
          <w:rPr>
            <w:rFonts w:ascii="Times New Roman" w:hAnsi="Times New Roman" w:cs="Times New Roman"/>
            <w:color w:val="232323"/>
            <w:sz w:val="23"/>
            <w:szCs w:val="23"/>
          </w:rPr>
          <w:t>Non-Network Providers Outside Contractor's Service Area.</w:t>
        </w:r>
      </w:ins>
    </w:p>
    <w:p w14:paraId="1D83AC6C" w14:textId="03A31DBE" w:rsidR="0087161C" w:rsidRPr="0028424D" w:rsidRDefault="0087161C" w:rsidP="0028424D">
      <w:pPr>
        <w:pStyle w:val="ListParagraph"/>
        <w:numPr>
          <w:ilvl w:val="1"/>
          <w:numId w:val="7"/>
        </w:numPr>
        <w:autoSpaceDE w:val="0"/>
        <w:autoSpaceDN w:val="0"/>
        <w:adjustRightInd w:val="0"/>
        <w:spacing w:after="0" w:line="240" w:lineRule="auto"/>
        <w:ind w:left="1800"/>
        <w:rPr>
          <w:ins w:id="274" w:author="Kluge, Shauna" w:date="2021-02-26T11:09:00Z"/>
          <w:rFonts w:ascii="Times New Roman" w:hAnsi="Times New Roman" w:cs="Times New Roman"/>
          <w:color w:val="232323"/>
          <w:sz w:val="23"/>
          <w:szCs w:val="23"/>
        </w:rPr>
      </w:pPr>
      <w:ins w:id="275" w:author="Kluge, Shauna" w:date="2021-02-26T11:09:00Z">
        <w:r w:rsidRPr="0028424D">
          <w:rPr>
            <w:rFonts w:ascii="Times New Roman" w:hAnsi="Times New Roman" w:cs="Times New Roman"/>
            <w:color w:val="232323"/>
            <w:sz w:val="23"/>
            <w:szCs w:val="23"/>
          </w:rPr>
          <w:t>Member Liability Calculation. When Covered Services are provided</w:t>
        </w:r>
      </w:ins>
    </w:p>
    <w:p w14:paraId="5F7A5A4A" w14:textId="77777777" w:rsidR="0087161C" w:rsidRPr="0087161C" w:rsidRDefault="0087161C" w:rsidP="0028424D">
      <w:pPr>
        <w:autoSpaceDE w:val="0"/>
        <w:autoSpaceDN w:val="0"/>
        <w:adjustRightInd w:val="0"/>
        <w:spacing w:after="0" w:line="240" w:lineRule="auto"/>
        <w:ind w:left="1800"/>
        <w:rPr>
          <w:ins w:id="276" w:author="Kluge, Shauna" w:date="2021-02-26T11:09:00Z"/>
          <w:rFonts w:ascii="Times New Roman" w:hAnsi="Times New Roman" w:cs="Times New Roman"/>
          <w:color w:val="232323"/>
          <w:sz w:val="23"/>
          <w:szCs w:val="23"/>
        </w:rPr>
      </w:pPr>
      <w:ins w:id="277" w:author="Kluge, Shauna" w:date="2021-02-26T11:09:00Z">
        <w:r w:rsidRPr="0087161C">
          <w:rPr>
            <w:rFonts w:ascii="Times New Roman" w:hAnsi="Times New Roman" w:cs="Times New Roman"/>
            <w:color w:val="232323"/>
            <w:sz w:val="23"/>
            <w:szCs w:val="23"/>
          </w:rPr>
          <w:t>outside of Contractor's service area by non-Network Providers, the</w:t>
        </w:r>
      </w:ins>
    </w:p>
    <w:p w14:paraId="73E6A56B" w14:textId="77777777" w:rsidR="0087161C" w:rsidRPr="0087161C" w:rsidRDefault="0087161C" w:rsidP="0028424D">
      <w:pPr>
        <w:autoSpaceDE w:val="0"/>
        <w:autoSpaceDN w:val="0"/>
        <w:adjustRightInd w:val="0"/>
        <w:spacing w:after="0" w:line="240" w:lineRule="auto"/>
        <w:ind w:left="1800"/>
        <w:rPr>
          <w:ins w:id="278" w:author="Kluge, Shauna" w:date="2021-02-26T11:09:00Z"/>
          <w:rFonts w:ascii="Times New Roman" w:hAnsi="Times New Roman" w:cs="Times New Roman"/>
          <w:color w:val="232323"/>
          <w:sz w:val="23"/>
          <w:szCs w:val="23"/>
        </w:rPr>
      </w:pPr>
      <w:ins w:id="279" w:author="Kluge, Shauna" w:date="2021-02-26T11:09:00Z">
        <w:r w:rsidRPr="0087161C">
          <w:rPr>
            <w:rFonts w:ascii="Times New Roman" w:hAnsi="Times New Roman" w:cs="Times New Roman"/>
            <w:color w:val="232323"/>
            <w:sz w:val="23"/>
            <w:szCs w:val="23"/>
          </w:rPr>
          <w:t>amount a Member pays for such services will generally be based on</w:t>
        </w:r>
      </w:ins>
    </w:p>
    <w:p w14:paraId="7264E038" w14:textId="77777777" w:rsidR="0087161C" w:rsidRPr="0087161C" w:rsidRDefault="0087161C" w:rsidP="0028424D">
      <w:pPr>
        <w:autoSpaceDE w:val="0"/>
        <w:autoSpaceDN w:val="0"/>
        <w:adjustRightInd w:val="0"/>
        <w:spacing w:after="0" w:line="240" w:lineRule="auto"/>
        <w:ind w:left="1800"/>
        <w:rPr>
          <w:ins w:id="280" w:author="Kluge, Shauna" w:date="2021-02-26T11:09:00Z"/>
          <w:rFonts w:ascii="Times New Roman" w:hAnsi="Times New Roman" w:cs="Times New Roman"/>
          <w:color w:val="232323"/>
          <w:sz w:val="23"/>
          <w:szCs w:val="23"/>
        </w:rPr>
      </w:pPr>
      <w:ins w:id="281" w:author="Kluge, Shauna" w:date="2021-02-26T11:09:00Z">
        <w:r w:rsidRPr="0087161C">
          <w:rPr>
            <w:rFonts w:ascii="Times New Roman" w:hAnsi="Times New Roman" w:cs="Times New Roman"/>
            <w:color w:val="232323"/>
            <w:sz w:val="23"/>
            <w:szCs w:val="23"/>
          </w:rPr>
          <w:t>either the affiliated TPA's non-Network Provider local payment or the</w:t>
        </w:r>
      </w:ins>
    </w:p>
    <w:p w14:paraId="22FAC958" w14:textId="77777777" w:rsidR="0087161C" w:rsidRPr="0087161C" w:rsidRDefault="0087161C" w:rsidP="0028424D">
      <w:pPr>
        <w:autoSpaceDE w:val="0"/>
        <w:autoSpaceDN w:val="0"/>
        <w:adjustRightInd w:val="0"/>
        <w:spacing w:after="0" w:line="240" w:lineRule="auto"/>
        <w:ind w:left="1800"/>
        <w:rPr>
          <w:ins w:id="282" w:author="Kluge, Shauna" w:date="2021-02-26T11:09:00Z"/>
          <w:rFonts w:ascii="Times New Roman" w:hAnsi="Times New Roman" w:cs="Times New Roman"/>
          <w:color w:val="232323"/>
          <w:sz w:val="23"/>
          <w:szCs w:val="23"/>
        </w:rPr>
      </w:pPr>
      <w:ins w:id="283" w:author="Kluge, Shauna" w:date="2021-02-26T11:09:00Z">
        <w:r w:rsidRPr="0087161C">
          <w:rPr>
            <w:rFonts w:ascii="Times New Roman" w:hAnsi="Times New Roman" w:cs="Times New Roman"/>
            <w:color w:val="232323"/>
            <w:sz w:val="23"/>
            <w:szCs w:val="23"/>
          </w:rPr>
          <w:t>pricing arrangements required by applicable state law. In these</w:t>
        </w:r>
      </w:ins>
    </w:p>
    <w:p w14:paraId="0A0AF855" w14:textId="77777777" w:rsidR="0087161C" w:rsidRPr="0087161C" w:rsidRDefault="0087161C" w:rsidP="0028424D">
      <w:pPr>
        <w:autoSpaceDE w:val="0"/>
        <w:autoSpaceDN w:val="0"/>
        <w:adjustRightInd w:val="0"/>
        <w:spacing w:after="0" w:line="240" w:lineRule="auto"/>
        <w:ind w:left="1800"/>
        <w:rPr>
          <w:ins w:id="284" w:author="Kluge, Shauna" w:date="2021-02-26T11:09:00Z"/>
          <w:rFonts w:ascii="Times New Roman" w:hAnsi="Times New Roman" w:cs="Times New Roman"/>
          <w:color w:val="232323"/>
          <w:sz w:val="23"/>
          <w:szCs w:val="23"/>
        </w:rPr>
      </w:pPr>
      <w:ins w:id="285" w:author="Kluge, Shauna" w:date="2021-02-26T11:09:00Z">
        <w:r w:rsidRPr="0087161C">
          <w:rPr>
            <w:rFonts w:ascii="Times New Roman" w:hAnsi="Times New Roman" w:cs="Times New Roman"/>
            <w:color w:val="232323"/>
            <w:sz w:val="23"/>
            <w:szCs w:val="23"/>
          </w:rPr>
          <w:t>situations, the Member may be responsible for the difference between</w:t>
        </w:r>
      </w:ins>
    </w:p>
    <w:p w14:paraId="61E593AB" w14:textId="77777777" w:rsidR="0087161C" w:rsidRPr="0087161C" w:rsidRDefault="0087161C" w:rsidP="0028424D">
      <w:pPr>
        <w:autoSpaceDE w:val="0"/>
        <w:autoSpaceDN w:val="0"/>
        <w:adjustRightInd w:val="0"/>
        <w:spacing w:after="0" w:line="240" w:lineRule="auto"/>
        <w:ind w:left="1800"/>
        <w:rPr>
          <w:ins w:id="286" w:author="Kluge, Shauna" w:date="2021-02-26T11:09:00Z"/>
          <w:rFonts w:ascii="Times New Roman" w:hAnsi="Times New Roman" w:cs="Times New Roman"/>
          <w:color w:val="232323"/>
          <w:sz w:val="23"/>
          <w:szCs w:val="23"/>
        </w:rPr>
      </w:pPr>
      <w:ins w:id="287" w:author="Kluge, Shauna" w:date="2021-02-26T11:09:00Z">
        <w:r w:rsidRPr="0087161C">
          <w:rPr>
            <w:rFonts w:ascii="Times New Roman" w:hAnsi="Times New Roman" w:cs="Times New Roman"/>
            <w:color w:val="232323"/>
            <w:sz w:val="23"/>
            <w:szCs w:val="23"/>
          </w:rPr>
          <w:t>the amount that the Non-Network Provider bills and the payment</w:t>
        </w:r>
      </w:ins>
    </w:p>
    <w:p w14:paraId="3F5EE934" w14:textId="77777777" w:rsidR="0087161C" w:rsidRPr="0087161C" w:rsidRDefault="0087161C" w:rsidP="0028424D">
      <w:pPr>
        <w:autoSpaceDE w:val="0"/>
        <w:autoSpaceDN w:val="0"/>
        <w:adjustRightInd w:val="0"/>
        <w:spacing w:after="0" w:line="240" w:lineRule="auto"/>
        <w:ind w:left="1800"/>
        <w:rPr>
          <w:ins w:id="288" w:author="Kluge, Shauna" w:date="2021-02-26T11:09:00Z"/>
          <w:rFonts w:ascii="Times New Roman" w:hAnsi="Times New Roman" w:cs="Times New Roman"/>
          <w:color w:val="232323"/>
          <w:sz w:val="23"/>
          <w:szCs w:val="23"/>
        </w:rPr>
      </w:pPr>
      <w:ins w:id="289" w:author="Kluge, Shauna" w:date="2021-02-26T11:09:00Z">
        <w:r w:rsidRPr="0087161C">
          <w:rPr>
            <w:rFonts w:ascii="Times New Roman" w:hAnsi="Times New Roman" w:cs="Times New Roman"/>
            <w:color w:val="232323"/>
            <w:sz w:val="23"/>
            <w:szCs w:val="23"/>
          </w:rPr>
          <w:t>Contractor will make for the Covered Services as set forth in this</w:t>
        </w:r>
      </w:ins>
    </w:p>
    <w:p w14:paraId="372540D0" w14:textId="5958EE71" w:rsidR="0087161C" w:rsidRDefault="0087161C" w:rsidP="0028424D">
      <w:pPr>
        <w:autoSpaceDE w:val="0"/>
        <w:autoSpaceDN w:val="0"/>
        <w:adjustRightInd w:val="0"/>
        <w:spacing w:after="0" w:line="240" w:lineRule="auto"/>
        <w:ind w:left="1800"/>
        <w:rPr>
          <w:ins w:id="290" w:author="Kluge, Shauna" w:date="2021-02-26T11:12:00Z"/>
          <w:rFonts w:ascii="Times New Roman" w:hAnsi="Times New Roman" w:cs="Times New Roman"/>
          <w:color w:val="232323"/>
          <w:sz w:val="23"/>
          <w:szCs w:val="23"/>
        </w:rPr>
      </w:pPr>
      <w:ins w:id="291" w:author="Kluge, Shauna" w:date="2021-02-26T11:09:00Z">
        <w:r w:rsidRPr="0087161C">
          <w:rPr>
            <w:rFonts w:ascii="Times New Roman" w:hAnsi="Times New Roman" w:cs="Times New Roman"/>
            <w:color w:val="232323"/>
            <w:sz w:val="23"/>
            <w:szCs w:val="23"/>
          </w:rPr>
          <w:t>paragraph.</w:t>
        </w:r>
      </w:ins>
    </w:p>
    <w:p w14:paraId="43C05093" w14:textId="77777777" w:rsidR="0087161C" w:rsidRPr="0087161C" w:rsidRDefault="0087161C" w:rsidP="0087161C">
      <w:pPr>
        <w:autoSpaceDE w:val="0"/>
        <w:autoSpaceDN w:val="0"/>
        <w:adjustRightInd w:val="0"/>
        <w:spacing w:after="0" w:line="240" w:lineRule="auto"/>
        <w:ind w:left="1440"/>
        <w:rPr>
          <w:ins w:id="292" w:author="Kluge, Shauna" w:date="2021-02-26T11:09:00Z"/>
          <w:rFonts w:ascii="Times New Roman" w:hAnsi="Times New Roman" w:cs="Times New Roman"/>
          <w:color w:val="232323"/>
          <w:sz w:val="23"/>
          <w:szCs w:val="23"/>
        </w:rPr>
      </w:pPr>
    </w:p>
    <w:p w14:paraId="2B344BFF" w14:textId="19C0EA34" w:rsidR="0087161C" w:rsidRPr="0028424D" w:rsidRDefault="0087161C" w:rsidP="0028424D">
      <w:pPr>
        <w:pStyle w:val="ListParagraph"/>
        <w:numPr>
          <w:ilvl w:val="1"/>
          <w:numId w:val="7"/>
        </w:numPr>
        <w:autoSpaceDE w:val="0"/>
        <w:autoSpaceDN w:val="0"/>
        <w:adjustRightInd w:val="0"/>
        <w:spacing w:after="0" w:line="240" w:lineRule="auto"/>
        <w:rPr>
          <w:ins w:id="293" w:author="Kluge, Shauna" w:date="2021-02-26T11:09:00Z"/>
          <w:rFonts w:ascii="Times New Roman" w:hAnsi="Times New Roman" w:cs="Times New Roman"/>
          <w:color w:val="232323"/>
          <w:sz w:val="23"/>
          <w:szCs w:val="23"/>
        </w:rPr>
      </w:pPr>
      <w:ins w:id="294" w:author="Kluge, Shauna" w:date="2021-02-26T11:09:00Z">
        <w:r w:rsidRPr="0028424D">
          <w:rPr>
            <w:rFonts w:ascii="Times New Roman" w:hAnsi="Times New Roman" w:cs="Times New Roman"/>
            <w:color w:val="232323"/>
            <w:sz w:val="23"/>
            <w:szCs w:val="23"/>
          </w:rPr>
          <w:t>Exceptions. In some exception cases, Contractor may pay Claims from</w:t>
        </w:r>
      </w:ins>
    </w:p>
    <w:p w14:paraId="105446B6" w14:textId="77777777" w:rsidR="0087161C" w:rsidRPr="0087161C" w:rsidRDefault="0087161C" w:rsidP="0087161C">
      <w:pPr>
        <w:autoSpaceDE w:val="0"/>
        <w:autoSpaceDN w:val="0"/>
        <w:adjustRightInd w:val="0"/>
        <w:spacing w:after="0" w:line="240" w:lineRule="auto"/>
        <w:ind w:left="1440"/>
        <w:rPr>
          <w:ins w:id="295" w:author="Kluge, Shauna" w:date="2021-02-26T11:09:00Z"/>
          <w:rFonts w:ascii="Times New Roman" w:hAnsi="Times New Roman" w:cs="Times New Roman"/>
          <w:color w:val="232323"/>
          <w:sz w:val="23"/>
          <w:szCs w:val="23"/>
        </w:rPr>
      </w:pPr>
      <w:ins w:id="296" w:author="Kluge, Shauna" w:date="2021-02-26T11:09:00Z">
        <w:r w:rsidRPr="0087161C">
          <w:rPr>
            <w:rFonts w:ascii="Times New Roman" w:hAnsi="Times New Roman" w:cs="Times New Roman"/>
            <w:color w:val="232323"/>
            <w:sz w:val="23"/>
            <w:szCs w:val="23"/>
          </w:rPr>
          <w:t>non-Network Providers outside of Contractor's service area based on</w:t>
        </w:r>
      </w:ins>
    </w:p>
    <w:p w14:paraId="0C297C20" w14:textId="77777777" w:rsidR="0087161C" w:rsidRPr="0087161C" w:rsidRDefault="0087161C" w:rsidP="0087161C">
      <w:pPr>
        <w:autoSpaceDE w:val="0"/>
        <w:autoSpaceDN w:val="0"/>
        <w:adjustRightInd w:val="0"/>
        <w:spacing w:after="0" w:line="240" w:lineRule="auto"/>
        <w:ind w:left="1440"/>
        <w:rPr>
          <w:ins w:id="297" w:author="Kluge, Shauna" w:date="2021-02-26T11:09:00Z"/>
          <w:rFonts w:ascii="Times New Roman" w:hAnsi="Times New Roman" w:cs="Times New Roman"/>
          <w:color w:val="232323"/>
          <w:sz w:val="23"/>
          <w:szCs w:val="23"/>
        </w:rPr>
      </w:pPr>
      <w:ins w:id="298" w:author="Kluge, Shauna" w:date="2021-02-26T11:09:00Z">
        <w:r w:rsidRPr="0087161C">
          <w:rPr>
            <w:rFonts w:ascii="Times New Roman" w:hAnsi="Times New Roman" w:cs="Times New Roman"/>
            <w:color w:val="232323"/>
            <w:sz w:val="23"/>
            <w:szCs w:val="23"/>
          </w:rPr>
          <w:t>the Provider's Billed Charges, such as in situations where a Member</w:t>
        </w:r>
      </w:ins>
    </w:p>
    <w:p w14:paraId="2E8BA075" w14:textId="77777777" w:rsidR="0087161C" w:rsidRPr="0087161C" w:rsidRDefault="0087161C" w:rsidP="0087161C">
      <w:pPr>
        <w:autoSpaceDE w:val="0"/>
        <w:autoSpaceDN w:val="0"/>
        <w:adjustRightInd w:val="0"/>
        <w:spacing w:after="0" w:line="240" w:lineRule="auto"/>
        <w:ind w:left="1440"/>
        <w:rPr>
          <w:ins w:id="299" w:author="Kluge, Shauna" w:date="2021-02-26T11:09:00Z"/>
          <w:rFonts w:ascii="Times New Roman" w:hAnsi="Times New Roman" w:cs="Times New Roman"/>
          <w:color w:val="232323"/>
          <w:sz w:val="23"/>
          <w:szCs w:val="23"/>
        </w:rPr>
      </w:pPr>
      <w:ins w:id="300" w:author="Kluge, Shauna" w:date="2021-02-26T11:09:00Z">
        <w:r w:rsidRPr="0087161C">
          <w:rPr>
            <w:rFonts w:ascii="Times New Roman" w:hAnsi="Times New Roman" w:cs="Times New Roman"/>
            <w:color w:val="232323"/>
            <w:sz w:val="23"/>
            <w:szCs w:val="23"/>
          </w:rPr>
          <w:t>did not have reasonable access to a Network Provider, as determined</w:t>
        </w:r>
      </w:ins>
    </w:p>
    <w:p w14:paraId="3D977142" w14:textId="77777777" w:rsidR="0087161C" w:rsidRPr="0087161C" w:rsidRDefault="0087161C" w:rsidP="0087161C">
      <w:pPr>
        <w:autoSpaceDE w:val="0"/>
        <w:autoSpaceDN w:val="0"/>
        <w:adjustRightInd w:val="0"/>
        <w:spacing w:after="0" w:line="240" w:lineRule="auto"/>
        <w:ind w:left="1440"/>
        <w:rPr>
          <w:ins w:id="301" w:author="Kluge, Shauna" w:date="2021-02-26T11:09:00Z"/>
          <w:rFonts w:ascii="Times New Roman" w:hAnsi="Times New Roman" w:cs="Times New Roman"/>
          <w:color w:val="232323"/>
          <w:sz w:val="23"/>
          <w:szCs w:val="23"/>
        </w:rPr>
      </w:pPr>
      <w:ins w:id="302" w:author="Kluge, Shauna" w:date="2021-02-26T11:09:00Z">
        <w:r w:rsidRPr="0087161C">
          <w:rPr>
            <w:rFonts w:ascii="Times New Roman" w:hAnsi="Times New Roman" w:cs="Times New Roman"/>
            <w:color w:val="232323"/>
            <w:sz w:val="23"/>
            <w:szCs w:val="23"/>
          </w:rPr>
          <w:t>by Contractor in Contractor's sole and absolute discretion or by</w:t>
        </w:r>
      </w:ins>
    </w:p>
    <w:p w14:paraId="75E0D920" w14:textId="77777777" w:rsidR="0087161C" w:rsidRPr="0087161C" w:rsidRDefault="0087161C" w:rsidP="0087161C">
      <w:pPr>
        <w:autoSpaceDE w:val="0"/>
        <w:autoSpaceDN w:val="0"/>
        <w:adjustRightInd w:val="0"/>
        <w:spacing w:after="0" w:line="240" w:lineRule="auto"/>
        <w:ind w:left="1440"/>
        <w:rPr>
          <w:ins w:id="303" w:author="Kluge, Shauna" w:date="2021-02-26T11:09:00Z"/>
          <w:rFonts w:ascii="Times New Roman" w:hAnsi="Times New Roman" w:cs="Times New Roman"/>
          <w:color w:val="232323"/>
          <w:sz w:val="23"/>
          <w:szCs w:val="23"/>
        </w:rPr>
      </w:pPr>
      <w:ins w:id="304" w:author="Kluge, Shauna" w:date="2021-02-26T11:09:00Z">
        <w:r w:rsidRPr="0087161C">
          <w:rPr>
            <w:rFonts w:ascii="Times New Roman" w:hAnsi="Times New Roman" w:cs="Times New Roman"/>
            <w:color w:val="232323"/>
            <w:sz w:val="23"/>
            <w:szCs w:val="23"/>
          </w:rPr>
          <w:t>applicable state law. In other exception cases, Contractor may pay</w:t>
        </w:r>
      </w:ins>
    </w:p>
    <w:p w14:paraId="4DF68CE5" w14:textId="77777777" w:rsidR="0087161C" w:rsidRPr="0087161C" w:rsidRDefault="0087161C" w:rsidP="0087161C">
      <w:pPr>
        <w:autoSpaceDE w:val="0"/>
        <w:autoSpaceDN w:val="0"/>
        <w:adjustRightInd w:val="0"/>
        <w:spacing w:after="0" w:line="240" w:lineRule="auto"/>
        <w:ind w:left="1440"/>
        <w:rPr>
          <w:ins w:id="305" w:author="Kluge, Shauna" w:date="2021-02-26T11:09:00Z"/>
          <w:rFonts w:ascii="Times New Roman" w:hAnsi="Times New Roman" w:cs="Times New Roman"/>
          <w:color w:val="232323"/>
          <w:sz w:val="23"/>
          <w:szCs w:val="23"/>
        </w:rPr>
      </w:pPr>
      <w:ins w:id="306" w:author="Kluge, Shauna" w:date="2021-02-26T11:09:00Z">
        <w:r w:rsidRPr="0087161C">
          <w:rPr>
            <w:rFonts w:ascii="Times New Roman" w:hAnsi="Times New Roman" w:cs="Times New Roman"/>
            <w:color w:val="232323"/>
            <w:sz w:val="23"/>
            <w:szCs w:val="23"/>
          </w:rPr>
          <w:t>such a Claim based on the payment it would make if Contractor were</w:t>
        </w:r>
      </w:ins>
    </w:p>
    <w:p w14:paraId="0688192B" w14:textId="77777777" w:rsidR="0087161C" w:rsidRPr="0087161C" w:rsidRDefault="0087161C" w:rsidP="0087161C">
      <w:pPr>
        <w:autoSpaceDE w:val="0"/>
        <w:autoSpaceDN w:val="0"/>
        <w:adjustRightInd w:val="0"/>
        <w:spacing w:after="0" w:line="240" w:lineRule="auto"/>
        <w:ind w:left="1440"/>
        <w:rPr>
          <w:ins w:id="307" w:author="Kluge, Shauna" w:date="2021-02-26T11:09:00Z"/>
          <w:rFonts w:ascii="Times New Roman" w:hAnsi="Times New Roman" w:cs="Times New Roman"/>
          <w:color w:val="232323"/>
          <w:sz w:val="23"/>
          <w:szCs w:val="23"/>
        </w:rPr>
      </w:pPr>
      <w:ins w:id="308" w:author="Kluge, Shauna" w:date="2021-02-26T11:09:00Z">
        <w:r w:rsidRPr="0087161C">
          <w:rPr>
            <w:rFonts w:ascii="Times New Roman" w:hAnsi="Times New Roman" w:cs="Times New Roman"/>
            <w:color w:val="232323"/>
            <w:sz w:val="23"/>
            <w:szCs w:val="23"/>
          </w:rPr>
          <w:t>paying a non-Network Provider inside of Contractor's service area, as</w:t>
        </w:r>
      </w:ins>
    </w:p>
    <w:p w14:paraId="2E3A3048" w14:textId="77777777" w:rsidR="0087161C" w:rsidRPr="0087161C" w:rsidRDefault="0087161C" w:rsidP="0087161C">
      <w:pPr>
        <w:autoSpaceDE w:val="0"/>
        <w:autoSpaceDN w:val="0"/>
        <w:adjustRightInd w:val="0"/>
        <w:spacing w:after="0" w:line="240" w:lineRule="auto"/>
        <w:ind w:left="1440"/>
        <w:rPr>
          <w:ins w:id="309" w:author="Kluge, Shauna" w:date="2021-02-26T11:09:00Z"/>
          <w:rFonts w:ascii="Times New Roman" w:hAnsi="Times New Roman" w:cs="Times New Roman"/>
          <w:color w:val="232323"/>
          <w:sz w:val="23"/>
          <w:szCs w:val="23"/>
        </w:rPr>
      </w:pPr>
      <w:ins w:id="310" w:author="Kluge, Shauna" w:date="2021-02-26T11:09:00Z">
        <w:r w:rsidRPr="0087161C">
          <w:rPr>
            <w:rFonts w:ascii="Times New Roman" w:hAnsi="Times New Roman" w:cs="Times New Roman"/>
            <w:color w:val="232323"/>
            <w:sz w:val="23"/>
            <w:szCs w:val="23"/>
          </w:rPr>
          <w:t>described elsewhere in this Agreement, where the affiliated TPA's</w:t>
        </w:r>
      </w:ins>
    </w:p>
    <w:p w14:paraId="095B13B3" w14:textId="77777777" w:rsidR="0087161C" w:rsidRPr="0087161C" w:rsidRDefault="0087161C" w:rsidP="0087161C">
      <w:pPr>
        <w:autoSpaceDE w:val="0"/>
        <w:autoSpaceDN w:val="0"/>
        <w:adjustRightInd w:val="0"/>
        <w:spacing w:after="0" w:line="240" w:lineRule="auto"/>
        <w:ind w:left="1440"/>
        <w:rPr>
          <w:ins w:id="311" w:author="Kluge, Shauna" w:date="2021-02-26T11:09:00Z"/>
          <w:rFonts w:ascii="Times New Roman" w:hAnsi="Times New Roman" w:cs="Times New Roman"/>
          <w:color w:val="232323"/>
          <w:sz w:val="23"/>
          <w:szCs w:val="23"/>
        </w:rPr>
      </w:pPr>
      <w:ins w:id="312" w:author="Kluge, Shauna" w:date="2021-02-26T11:09:00Z">
        <w:r w:rsidRPr="0087161C">
          <w:rPr>
            <w:rFonts w:ascii="Times New Roman" w:hAnsi="Times New Roman" w:cs="Times New Roman"/>
            <w:color w:val="232323"/>
            <w:sz w:val="23"/>
            <w:szCs w:val="23"/>
          </w:rPr>
          <w:t>corresponding payment would be more than Contractor's in-service</w:t>
        </w:r>
      </w:ins>
    </w:p>
    <w:p w14:paraId="060F6FD4" w14:textId="77777777" w:rsidR="0087161C" w:rsidRPr="0087161C" w:rsidRDefault="0087161C" w:rsidP="0087161C">
      <w:pPr>
        <w:autoSpaceDE w:val="0"/>
        <w:autoSpaceDN w:val="0"/>
        <w:adjustRightInd w:val="0"/>
        <w:spacing w:after="0" w:line="240" w:lineRule="auto"/>
        <w:ind w:left="1440"/>
        <w:rPr>
          <w:ins w:id="313" w:author="Kluge, Shauna" w:date="2021-02-26T11:09:00Z"/>
          <w:rFonts w:ascii="Times New Roman" w:hAnsi="Times New Roman" w:cs="Times New Roman"/>
          <w:color w:val="232323"/>
          <w:sz w:val="23"/>
          <w:szCs w:val="23"/>
        </w:rPr>
      </w:pPr>
      <w:ins w:id="314" w:author="Kluge, Shauna" w:date="2021-02-26T11:09:00Z">
        <w:r w:rsidRPr="0087161C">
          <w:rPr>
            <w:rFonts w:ascii="Times New Roman" w:hAnsi="Times New Roman" w:cs="Times New Roman"/>
            <w:color w:val="232323"/>
            <w:sz w:val="23"/>
            <w:szCs w:val="23"/>
          </w:rPr>
          <w:t>area non-Network Provider payment, or in its sole and absolute</w:t>
        </w:r>
      </w:ins>
    </w:p>
    <w:p w14:paraId="1941DB87" w14:textId="77777777" w:rsidR="0087161C" w:rsidRPr="0087161C" w:rsidRDefault="0087161C" w:rsidP="0087161C">
      <w:pPr>
        <w:autoSpaceDE w:val="0"/>
        <w:autoSpaceDN w:val="0"/>
        <w:adjustRightInd w:val="0"/>
        <w:spacing w:after="0" w:line="240" w:lineRule="auto"/>
        <w:ind w:left="1440"/>
        <w:rPr>
          <w:ins w:id="315" w:author="Kluge, Shauna" w:date="2021-02-26T11:09:00Z"/>
          <w:rFonts w:ascii="Times New Roman" w:hAnsi="Times New Roman" w:cs="Times New Roman"/>
          <w:color w:val="232323"/>
          <w:sz w:val="23"/>
          <w:szCs w:val="23"/>
        </w:rPr>
      </w:pPr>
      <w:ins w:id="316" w:author="Kluge, Shauna" w:date="2021-02-26T11:09:00Z">
        <w:r w:rsidRPr="0087161C">
          <w:rPr>
            <w:rFonts w:ascii="Times New Roman" w:hAnsi="Times New Roman" w:cs="Times New Roman"/>
            <w:color w:val="232323"/>
            <w:sz w:val="23"/>
            <w:szCs w:val="23"/>
          </w:rPr>
          <w:t>discretion, Contractor may negotiate a payment with such a Provider</w:t>
        </w:r>
      </w:ins>
    </w:p>
    <w:p w14:paraId="0E8F96C6" w14:textId="77777777" w:rsidR="0087161C" w:rsidRPr="0087161C" w:rsidRDefault="0087161C" w:rsidP="0087161C">
      <w:pPr>
        <w:autoSpaceDE w:val="0"/>
        <w:autoSpaceDN w:val="0"/>
        <w:adjustRightInd w:val="0"/>
        <w:spacing w:after="0" w:line="240" w:lineRule="auto"/>
        <w:ind w:left="1440"/>
        <w:rPr>
          <w:ins w:id="317" w:author="Kluge, Shauna" w:date="2021-02-26T11:09:00Z"/>
          <w:rFonts w:ascii="Times New Roman" w:hAnsi="Times New Roman" w:cs="Times New Roman"/>
          <w:color w:val="232323"/>
          <w:sz w:val="23"/>
          <w:szCs w:val="23"/>
        </w:rPr>
      </w:pPr>
      <w:ins w:id="318" w:author="Kluge, Shauna" w:date="2021-02-26T11:09:00Z">
        <w:r w:rsidRPr="0087161C">
          <w:rPr>
            <w:rFonts w:ascii="Times New Roman" w:hAnsi="Times New Roman" w:cs="Times New Roman"/>
            <w:color w:val="232323"/>
            <w:sz w:val="23"/>
            <w:szCs w:val="23"/>
          </w:rPr>
          <w:t>on an exception basis. In any of these exception situations, the</w:t>
        </w:r>
      </w:ins>
    </w:p>
    <w:p w14:paraId="3597DD68" w14:textId="77777777" w:rsidR="0087161C" w:rsidRPr="0087161C" w:rsidRDefault="0087161C" w:rsidP="0087161C">
      <w:pPr>
        <w:autoSpaceDE w:val="0"/>
        <w:autoSpaceDN w:val="0"/>
        <w:adjustRightInd w:val="0"/>
        <w:spacing w:after="0" w:line="240" w:lineRule="auto"/>
        <w:ind w:left="1440"/>
        <w:rPr>
          <w:ins w:id="319" w:author="Kluge, Shauna" w:date="2021-02-26T11:09:00Z"/>
          <w:rFonts w:ascii="Times New Roman" w:hAnsi="Times New Roman" w:cs="Times New Roman"/>
          <w:color w:val="232323"/>
          <w:sz w:val="23"/>
          <w:szCs w:val="23"/>
        </w:rPr>
      </w:pPr>
      <w:ins w:id="320" w:author="Kluge, Shauna" w:date="2021-02-26T11:09:00Z">
        <w:r w:rsidRPr="0087161C">
          <w:rPr>
            <w:rFonts w:ascii="Times New Roman" w:hAnsi="Times New Roman" w:cs="Times New Roman"/>
            <w:color w:val="232323"/>
            <w:sz w:val="23"/>
            <w:szCs w:val="23"/>
          </w:rPr>
          <w:t>Member may be responsible for the difference between the amount</w:t>
        </w:r>
      </w:ins>
    </w:p>
    <w:p w14:paraId="1E15B075" w14:textId="77777777" w:rsidR="0087161C" w:rsidRPr="0087161C" w:rsidRDefault="0087161C" w:rsidP="0087161C">
      <w:pPr>
        <w:autoSpaceDE w:val="0"/>
        <w:autoSpaceDN w:val="0"/>
        <w:adjustRightInd w:val="0"/>
        <w:spacing w:after="0" w:line="240" w:lineRule="auto"/>
        <w:ind w:left="1440"/>
        <w:rPr>
          <w:ins w:id="321" w:author="Kluge, Shauna" w:date="2021-02-26T11:09:00Z"/>
          <w:rFonts w:ascii="Times New Roman" w:hAnsi="Times New Roman" w:cs="Times New Roman"/>
          <w:color w:val="232323"/>
          <w:sz w:val="23"/>
          <w:szCs w:val="23"/>
        </w:rPr>
      </w:pPr>
      <w:ins w:id="322" w:author="Kluge, Shauna" w:date="2021-02-26T11:09:00Z">
        <w:r w:rsidRPr="0087161C">
          <w:rPr>
            <w:rFonts w:ascii="Times New Roman" w:hAnsi="Times New Roman" w:cs="Times New Roman"/>
            <w:color w:val="232323"/>
            <w:sz w:val="23"/>
            <w:szCs w:val="23"/>
          </w:rPr>
          <w:t>that the non-Network Provider bills and the payment Contractor will</w:t>
        </w:r>
      </w:ins>
    </w:p>
    <w:p w14:paraId="0218D5BB" w14:textId="0EE15571" w:rsidR="0087161C" w:rsidRDefault="0087161C" w:rsidP="0028424D">
      <w:pPr>
        <w:autoSpaceDE w:val="0"/>
        <w:autoSpaceDN w:val="0"/>
        <w:adjustRightInd w:val="0"/>
        <w:spacing w:after="0" w:line="240" w:lineRule="auto"/>
        <w:ind w:left="1440"/>
        <w:rPr>
          <w:ins w:id="323" w:author="Kluge, Shauna" w:date="2021-02-26T11:08:00Z"/>
          <w:rFonts w:ascii="Times New Roman" w:hAnsi="Times New Roman" w:cs="Times New Roman"/>
          <w:color w:val="232323"/>
          <w:sz w:val="23"/>
          <w:szCs w:val="23"/>
        </w:rPr>
      </w:pPr>
      <w:ins w:id="324" w:author="Kluge, Shauna" w:date="2021-02-26T11:09:00Z">
        <w:r w:rsidRPr="0087161C">
          <w:rPr>
            <w:rFonts w:ascii="Times New Roman" w:hAnsi="Times New Roman" w:cs="Times New Roman"/>
            <w:color w:val="232323"/>
            <w:sz w:val="23"/>
            <w:szCs w:val="23"/>
          </w:rPr>
          <w:t>make for the Covered Services as set fotih in this paragraph.</w:t>
        </w:r>
      </w:ins>
    </w:p>
    <w:p w14:paraId="6253C7D1" w14:textId="6BA57D22" w:rsidR="00C04358" w:rsidRDefault="00C04358" w:rsidP="0028424D">
      <w:pPr>
        <w:autoSpaceDE w:val="0"/>
        <w:autoSpaceDN w:val="0"/>
        <w:adjustRightInd w:val="0"/>
        <w:spacing w:after="0" w:line="240" w:lineRule="auto"/>
        <w:ind w:left="1440"/>
        <w:rPr>
          <w:ins w:id="325" w:author="Kluge, Shauna" w:date="2021-02-26T11:08:00Z"/>
          <w:rFonts w:ascii="Times New Roman" w:hAnsi="Times New Roman" w:cs="Times New Roman"/>
          <w:color w:val="232323"/>
          <w:sz w:val="23"/>
          <w:szCs w:val="23"/>
        </w:rPr>
      </w:pPr>
    </w:p>
    <w:p w14:paraId="0374843F" w14:textId="1B5D37B9" w:rsidR="0087161C" w:rsidRPr="0028424D" w:rsidRDefault="0087161C" w:rsidP="0028424D">
      <w:pPr>
        <w:pStyle w:val="ListParagraph"/>
        <w:numPr>
          <w:ilvl w:val="0"/>
          <w:numId w:val="30"/>
        </w:numPr>
        <w:autoSpaceDE w:val="0"/>
        <w:autoSpaceDN w:val="0"/>
        <w:adjustRightInd w:val="0"/>
        <w:spacing w:after="0" w:line="240" w:lineRule="auto"/>
        <w:rPr>
          <w:ins w:id="326" w:author="Kluge, Shauna" w:date="2021-02-26T11:13:00Z"/>
          <w:rFonts w:ascii="Times New Roman" w:hAnsi="Times New Roman" w:cs="Times New Roman"/>
          <w:color w:val="232323"/>
          <w:sz w:val="23"/>
          <w:szCs w:val="23"/>
        </w:rPr>
      </w:pPr>
      <w:ins w:id="327" w:author="Kluge, Shauna" w:date="2021-02-26T11:13:00Z">
        <w:r w:rsidRPr="0028424D">
          <w:rPr>
            <w:rFonts w:ascii="Times New Roman" w:hAnsi="Times New Roman" w:cs="Times New Roman"/>
            <w:color w:val="232323"/>
            <w:sz w:val="23"/>
            <w:szCs w:val="23"/>
          </w:rPr>
          <w:t>Inter-Plan Program Fees and Compensation. the State understands and agrees</w:t>
        </w:r>
      </w:ins>
    </w:p>
    <w:p w14:paraId="28020748" w14:textId="77777777" w:rsidR="0087161C" w:rsidRPr="0087161C" w:rsidRDefault="0087161C" w:rsidP="0087161C">
      <w:pPr>
        <w:autoSpaceDE w:val="0"/>
        <w:autoSpaceDN w:val="0"/>
        <w:adjustRightInd w:val="0"/>
        <w:spacing w:after="0" w:line="240" w:lineRule="auto"/>
        <w:ind w:left="1440"/>
        <w:rPr>
          <w:ins w:id="328" w:author="Kluge, Shauna" w:date="2021-02-26T11:13:00Z"/>
          <w:rFonts w:ascii="Times New Roman" w:hAnsi="Times New Roman" w:cs="Times New Roman"/>
          <w:color w:val="232323"/>
          <w:sz w:val="23"/>
          <w:szCs w:val="23"/>
        </w:rPr>
      </w:pPr>
      <w:ins w:id="329" w:author="Kluge, Shauna" w:date="2021-02-26T11:13:00Z">
        <w:r w:rsidRPr="0087161C">
          <w:rPr>
            <w:rFonts w:ascii="Times New Roman" w:hAnsi="Times New Roman" w:cs="Times New Roman"/>
            <w:color w:val="232323"/>
            <w:sz w:val="23"/>
            <w:szCs w:val="23"/>
          </w:rPr>
          <w:t>to reimburse Contractor for certain fees and compensation which it is</w:t>
        </w:r>
      </w:ins>
    </w:p>
    <w:p w14:paraId="70DE16F1" w14:textId="77777777" w:rsidR="0087161C" w:rsidRPr="0087161C" w:rsidRDefault="0087161C" w:rsidP="0087161C">
      <w:pPr>
        <w:autoSpaceDE w:val="0"/>
        <w:autoSpaceDN w:val="0"/>
        <w:adjustRightInd w:val="0"/>
        <w:spacing w:after="0" w:line="240" w:lineRule="auto"/>
        <w:ind w:left="1440"/>
        <w:rPr>
          <w:ins w:id="330" w:author="Kluge, Shauna" w:date="2021-02-26T11:13:00Z"/>
          <w:rFonts w:ascii="Times New Roman" w:hAnsi="Times New Roman" w:cs="Times New Roman"/>
          <w:color w:val="232323"/>
          <w:sz w:val="23"/>
          <w:szCs w:val="23"/>
        </w:rPr>
      </w:pPr>
      <w:ins w:id="331" w:author="Kluge, Shauna" w:date="2021-02-26T11:13:00Z">
        <w:r w:rsidRPr="0087161C">
          <w:rPr>
            <w:rFonts w:ascii="Times New Roman" w:hAnsi="Times New Roman" w:cs="Times New Roman"/>
            <w:color w:val="232323"/>
            <w:sz w:val="23"/>
            <w:szCs w:val="23"/>
          </w:rPr>
          <w:t>obligated under BlueCard or any other Inter-Plan Program, to pay to the Host</w:t>
        </w:r>
      </w:ins>
    </w:p>
    <w:p w14:paraId="132307D3" w14:textId="77777777" w:rsidR="0087161C" w:rsidRPr="0087161C" w:rsidRDefault="0087161C" w:rsidP="0087161C">
      <w:pPr>
        <w:autoSpaceDE w:val="0"/>
        <w:autoSpaceDN w:val="0"/>
        <w:adjustRightInd w:val="0"/>
        <w:spacing w:after="0" w:line="240" w:lineRule="auto"/>
        <w:ind w:left="1440"/>
        <w:rPr>
          <w:ins w:id="332" w:author="Kluge, Shauna" w:date="2021-02-26T11:13:00Z"/>
          <w:rFonts w:ascii="Times New Roman" w:hAnsi="Times New Roman" w:cs="Times New Roman"/>
          <w:color w:val="232323"/>
          <w:sz w:val="23"/>
          <w:szCs w:val="23"/>
        </w:rPr>
      </w:pPr>
      <w:ins w:id="333" w:author="Kluge, Shauna" w:date="2021-02-26T11:13:00Z">
        <w:r w:rsidRPr="0087161C">
          <w:rPr>
            <w:rFonts w:ascii="Times New Roman" w:hAnsi="Times New Roman" w:cs="Times New Roman"/>
            <w:color w:val="232323"/>
            <w:sz w:val="23"/>
            <w:szCs w:val="23"/>
          </w:rPr>
          <w:t>Blues, to the BCBSA, and/or to BlueCard or Inter-Plan Program vendors, as</w:t>
        </w:r>
      </w:ins>
    </w:p>
    <w:p w14:paraId="41EFEF43" w14:textId="77777777" w:rsidR="0087161C" w:rsidRPr="0087161C" w:rsidRDefault="0087161C" w:rsidP="0087161C">
      <w:pPr>
        <w:autoSpaceDE w:val="0"/>
        <w:autoSpaceDN w:val="0"/>
        <w:adjustRightInd w:val="0"/>
        <w:spacing w:after="0" w:line="240" w:lineRule="auto"/>
        <w:ind w:left="1440"/>
        <w:rPr>
          <w:ins w:id="334" w:author="Kluge, Shauna" w:date="2021-02-26T11:13:00Z"/>
          <w:rFonts w:ascii="Times New Roman" w:hAnsi="Times New Roman" w:cs="Times New Roman"/>
          <w:color w:val="232323"/>
          <w:sz w:val="23"/>
          <w:szCs w:val="23"/>
        </w:rPr>
      </w:pPr>
      <w:ins w:id="335" w:author="Kluge, Shauna" w:date="2021-02-26T11:13:00Z">
        <w:r w:rsidRPr="0087161C">
          <w:rPr>
            <w:rFonts w:ascii="Times New Roman" w:hAnsi="Times New Roman" w:cs="Times New Roman"/>
            <w:color w:val="232323"/>
            <w:sz w:val="23"/>
            <w:szCs w:val="23"/>
          </w:rPr>
          <w:t>described below. Fees and compensation under BlueCard and other Inter-Plan</w:t>
        </w:r>
      </w:ins>
    </w:p>
    <w:p w14:paraId="2CBAAD5D" w14:textId="77777777" w:rsidR="0087161C" w:rsidRPr="0087161C" w:rsidRDefault="0087161C" w:rsidP="0087161C">
      <w:pPr>
        <w:autoSpaceDE w:val="0"/>
        <w:autoSpaceDN w:val="0"/>
        <w:adjustRightInd w:val="0"/>
        <w:spacing w:after="0" w:line="240" w:lineRule="auto"/>
        <w:ind w:left="1440"/>
        <w:rPr>
          <w:ins w:id="336" w:author="Kluge, Shauna" w:date="2021-02-26T11:13:00Z"/>
          <w:rFonts w:ascii="Times New Roman" w:hAnsi="Times New Roman" w:cs="Times New Roman"/>
          <w:color w:val="232323"/>
          <w:sz w:val="23"/>
          <w:szCs w:val="23"/>
        </w:rPr>
      </w:pPr>
      <w:ins w:id="337" w:author="Kluge, Shauna" w:date="2021-02-26T11:13:00Z">
        <w:r w:rsidRPr="0087161C">
          <w:rPr>
            <w:rFonts w:ascii="Times New Roman" w:hAnsi="Times New Roman" w:cs="Times New Roman"/>
            <w:color w:val="232323"/>
            <w:sz w:val="23"/>
            <w:szCs w:val="23"/>
          </w:rPr>
          <w:t>Programs may be revised in accordance with the specific Program's standard</w:t>
        </w:r>
      </w:ins>
    </w:p>
    <w:p w14:paraId="1099A254" w14:textId="77777777" w:rsidR="0087161C" w:rsidRPr="0087161C" w:rsidRDefault="0087161C" w:rsidP="0087161C">
      <w:pPr>
        <w:autoSpaceDE w:val="0"/>
        <w:autoSpaceDN w:val="0"/>
        <w:adjustRightInd w:val="0"/>
        <w:spacing w:after="0" w:line="240" w:lineRule="auto"/>
        <w:ind w:left="1440"/>
        <w:rPr>
          <w:ins w:id="338" w:author="Kluge, Shauna" w:date="2021-02-26T11:13:00Z"/>
          <w:rFonts w:ascii="Times New Roman" w:hAnsi="Times New Roman" w:cs="Times New Roman"/>
          <w:color w:val="232323"/>
          <w:sz w:val="23"/>
          <w:szCs w:val="23"/>
        </w:rPr>
      </w:pPr>
      <w:ins w:id="339" w:author="Kluge, Shauna" w:date="2021-02-26T11:13:00Z">
        <w:r w:rsidRPr="0087161C">
          <w:rPr>
            <w:rFonts w:ascii="Times New Roman" w:hAnsi="Times New Roman" w:cs="Times New Roman"/>
            <w:color w:val="232323"/>
            <w:sz w:val="23"/>
            <w:szCs w:val="23"/>
          </w:rPr>
          <w:t>procedures for revising such fees and compensation, which do not provide for</w:t>
        </w:r>
      </w:ins>
    </w:p>
    <w:p w14:paraId="70F52650" w14:textId="77777777" w:rsidR="0087161C" w:rsidRPr="0087161C" w:rsidRDefault="0087161C" w:rsidP="0087161C">
      <w:pPr>
        <w:autoSpaceDE w:val="0"/>
        <w:autoSpaceDN w:val="0"/>
        <w:adjustRightInd w:val="0"/>
        <w:spacing w:after="0" w:line="240" w:lineRule="auto"/>
        <w:ind w:left="1440"/>
        <w:rPr>
          <w:ins w:id="340" w:author="Kluge, Shauna" w:date="2021-02-26T11:13:00Z"/>
          <w:rFonts w:ascii="Times New Roman" w:hAnsi="Times New Roman" w:cs="Times New Roman"/>
          <w:color w:val="232323"/>
          <w:sz w:val="23"/>
          <w:szCs w:val="23"/>
        </w:rPr>
      </w:pPr>
      <w:ins w:id="341" w:author="Kluge, Shauna" w:date="2021-02-26T11:13:00Z">
        <w:r w:rsidRPr="0087161C">
          <w:rPr>
            <w:rFonts w:ascii="Times New Roman" w:hAnsi="Times New Roman" w:cs="Times New Roman"/>
            <w:color w:val="232323"/>
            <w:sz w:val="23"/>
            <w:szCs w:val="23"/>
          </w:rPr>
          <w:t>prior approval by any groups. Such revisions typically are made annually as a</w:t>
        </w:r>
      </w:ins>
    </w:p>
    <w:p w14:paraId="07CBB4F1" w14:textId="77777777" w:rsidR="0087161C" w:rsidRPr="0087161C" w:rsidRDefault="0087161C" w:rsidP="0087161C">
      <w:pPr>
        <w:autoSpaceDE w:val="0"/>
        <w:autoSpaceDN w:val="0"/>
        <w:adjustRightInd w:val="0"/>
        <w:spacing w:after="0" w:line="240" w:lineRule="auto"/>
        <w:ind w:left="1440"/>
        <w:rPr>
          <w:ins w:id="342" w:author="Kluge, Shauna" w:date="2021-02-26T11:13:00Z"/>
          <w:rFonts w:ascii="Times New Roman" w:hAnsi="Times New Roman" w:cs="Times New Roman"/>
          <w:color w:val="232323"/>
          <w:sz w:val="23"/>
          <w:szCs w:val="23"/>
        </w:rPr>
      </w:pPr>
      <w:ins w:id="343" w:author="Kluge, Shauna" w:date="2021-02-26T11:13:00Z">
        <w:r w:rsidRPr="0087161C">
          <w:rPr>
            <w:rFonts w:ascii="Times New Roman" w:hAnsi="Times New Roman" w:cs="Times New Roman"/>
            <w:color w:val="232323"/>
            <w:sz w:val="23"/>
            <w:szCs w:val="23"/>
          </w:rPr>
          <w:t>result of Program policy changes and/or vendor negotiations. These revisions</w:t>
        </w:r>
      </w:ins>
    </w:p>
    <w:p w14:paraId="2CE927FE" w14:textId="77777777" w:rsidR="0087161C" w:rsidRPr="0087161C" w:rsidRDefault="0087161C" w:rsidP="0087161C">
      <w:pPr>
        <w:autoSpaceDE w:val="0"/>
        <w:autoSpaceDN w:val="0"/>
        <w:adjustRightInd w:val="0"/>
        <w:spacing w:after="0" w:line="240" w:lineRule="auto"/>
        <w:ind w:left="1440"/>
        <w:rPr>
          <w:ins w:id="344" w:author="Kluge, Shauna" w:date="2021-02-26T11:13:00Z"/>
          <w:rFonts w:ascii="Times New Roman" w:hAnsi="Times New Roman" w:cs="Times New Roman"/>
          <w:color w:val="232323"/>
          <w:sz w:val="23"/>
          <w:szCs w:val="23"/>
        </w:rPr>
      </w:pPr>
      <w:ins w:id="345" w:author="Kluge, Shauna" w:date="2021-02-26T11:13:00Z">
        <w:r w:rsidRPr="0087161C">
          <w:rPr>
            <w:rFonts w:ascii="Times New Roman" w:hAnsi="Times New Roman" w:cs="Times New Roman"/>
            <w:color w:val="232323"/>
            <w:sz w:val="23"/>
            <w:szCs w:val="23"/>
          </w:rPr>
          <w:t>may occur at any time during the course of a given calendar year, and they do</w:t>
        </w:r>
      </w:ins>
    </w:p>
    <w:p w14:paraId="07AFF5B9" w14:textId="77777777" w:rsidR="0087161C" w:rsidRPr="0087161C" w:rsidRDefault="0087161C" w:rsidP="0087161C">
      <w:pPr>
        <w:autoSpaceDE w:val="0"/>
        <w:autoSpaceDN w:val="0"/>
        <w:adjustRightInd w:val="0"/>
        <w:spacing w:after="0" w:line="240" w:lineRule="auto"/>
        <w:ind w:left="1440"/>
        <w:rPr>
          <w:ins w:id="346" w:author="Kluge, Shauna" w:date="2021-02-26T11:13:00Z"/>
          <w:rFonts w:ascii="Times New Roman" w:hAnsi="Times New Roman" w:cs="Times New Roman"/>
          <w:color w:val="232323"/>
          <w:sz w:val="23"/>
          <w:szCs w:val="23"/>
        </w:rPr>
      </w:pPr>
      <w:ins w:id="347" w:author="Kluge, Shauna" w:date="2021-02-26T11:13:00Z">
        <w:r w:rsidRPr="0087161C">
          <w:rPr>
            <w:rFonts w:ascii="Times New Roman" w:hAnsi="Times New Roman" w:cs="Times New Roman"/>
            <w:color w:val="232323"/>
            <w:sz w:val="23"/>
            <w:szCs w:val="23"/>
          </w:rPr>
          <w:t>not necessarily coincide with the Agreement Period. With respect to</w:t>
        </w:r>
      </w:ins>
    </w:p>
    <w:p w14:paraId="04726166" w14:textId="77777777" w:rsidR="0087161C" w:rsidRPr="0087161C" w:rsidRDefault="0087161C" w:rsidP="0087161C">
      <w:pPr>
        <w:autoSpaceDE w:val="0"/>
        <w:autoSpaceDN w:val="0"/>
        <w:adjustRightInd w:val="0"/>
        <w:spacing w:after="0" w:line="240" w:lineRule="auto"/>
        <w:ind w:left="1440"/>
        <w:rPr>
          <w:ins w:id="348" w:author="Kluge, Shauna" w:date="2021-02-26T11:13:00Z"/>
          <w:rFonts w:ascii="Times New Roman" w:hAnsi="Times New Roman" w:cs="Times New Roman"/>
          <w:color w:val="232323"/>
          <w:sz w:val="23"/>
          <w:szCs w:val="23"/>
        </w:rPr>
      </w:pPr>
      <w:ins w:id="349" w:author="Kluge, Shauna" w:date="2021-02-26T11:13:00Z">
        <w:r w:rsidRPr="0087161C">
          <w:rPr>
            <w:rFonts w:ascii="Times New Roman" w:hAnsi="Times New Roman" w:cs="Times New Roman"/>
            <w:color w:val="232323"/>
            <w:sz w:val="23"/>
            <w:szCs w:val="23"/>
          </w:rPr>
          <w:t>Negotiated National Account An-angements, the participation with the Host</w:t>
        </w:r>
      </w:ins>
    </w:p>
    <w:p w14:paraId="330F3975" w14:textId="77777777" w:rsidR="0087161C" w:rsidRPr="0087161C" w:rsidRDefault="0087161C" w:rsidP="0087161C">
      <w:pPr>
        <w:autoSpaceDE w:val="0"/>
        <w:autoSpaceDN w:val="0"/>
        <w:adjustRightInd w:val="0"/>
        <w:spacing w:after="0" w:line="240" w:lineRule="auto"/>
        <w:ind w:left="1440"/>
        <w:rPr>
          <w:ins w:id="350" w:author="Kluge, Shauna" w:date="2021-02-26T11:13:00Z"/>
          <w:rFonts w:ascii="Times New Roman" w:hAnsi="Times New Roman" w:cs="Times New Roman"/>
          <w:color w:val="232323"/>
          <w:sz w:val="23"/>
          <w:szCs w:val="23"/>
        </w:rPr>
      </w:pPr>
      <w:ins w:id="351" w:author="Kluge, Shauna" w:date="2021-02-26T11:13:00Z">
        <w:r w:rsidRPr="0087161C">
          <w:rPr>
            <w:rFonts w:ascii="Times New Roman" w:hAnsi="Times New Roman" w:cs="Times New Roman"/>
            <w:color w:val="232323"/>
            <w:sz w:val="23"/>
            <w:szCs w:val="23"/>
          </w:rPr>
          <w:t>Blue may provide that Contractor must pay an administrative and/or network</w:t>
        </w:r>
      </w:ins>
    </w:p>
    <w:p w14:paraId="6A1C0835" w14:textId="77777777" w:rsidR="0087161C" w:rsidRPr="0087161C" w:rsidRDefault="0087161C" w:rsidP="0087161C">
      <w:pPr>
        <w:autoSpaceDE w:val="0"/>
        <w:autoSpaceDN w:val="0"/>
        <w:adjustRightInd w:val="0"/>
        <w:spacing w:after="0" w:line="240" w:lineRule="auto"/>
        <w:ind w:left="1440"/>
        <w:rPr>
          <w:ins w:id="352" w:author="Kluge, Shauna" w:date="2021-02-26T11:13:00Z"/>
          <w:rFonts w:ascii="Times New Roman" w:hAnsi="Times New Roman" w:cs="Times New Roman"/>
          <w:color w:val="232323"/>
          <w:sz w:val="23"/>
          <w:szCs w:val="23"/>
        </w:rPr>
      </w:pPr>
      <w:ins w:id="353" w:author="Kluge, Shauna" w:date="2021-02-26T11:13:00Z">
        <w:r w:rsidRPr="0087161C">
          <w:rPr>
            <w:rFonts w:ascii="Times New Roman" w:hAnsi="Times New Roman" w:cs="Times New Roman"/>
            <w:color w:val="232323"/>
            <w:sz w:val="23"/>
            <w:szCs w:val="23"/>
          </w:rPr>
          <w:t>access fee to the Host Blue. For this type of negotiated participation</w:t>
        </w:r>
      </w:ins>
    </w:p>
    <w:p w14:paraId="5073B6C4" w14:textId="77777777" w:rsidR="0087161C" w:rsidRPr="0087161C" w:rsidRDefault="0087161C" w:rsidP="0087161C">
      <w:pPr>
        <w:autoSpaceDE w:val="0"/>
        <w:autoSpaceDN w:val="0"/>
        <w:adjustRightInd w:val="0"/>
        <w:spacing w:after="0" w:line="240" w:lineRule="auto"/>
        <w:ind w:left="1440"/>
        <w:rPr>
          <w:ins w:id="354" w:author="Kluge, Shauna" w:date="2021-02-26T11:13:00Z"/>
          <w:rFonts w:ascii="Times New Roman" w:hAnsi="Times New Roman" w:cs="Times New Roman"/>
          <w:color w:val="232323"/>
          <w:sz w:val="23"/>
          <w:szCs w:val="23"/>
        </w:rPr>
      </w:pPr>
      <w:ins w:id="355" w:author="Kluge, Shauna" w:date="2021-02-26T11:13:00Z">
        <w:r w:rsidRPr="0087161C">
          <w:rPr>
            <w:rFonts w:ascii="Times New Roman" w:hAnsi="Times New Roman" w:cs="Times New Roman"/>
            <w:color w:val="232323"/>
            <w:sz w:val="23"/>
            <w:szCs w:val="23"/>
          </w:rPr>
          <w:t>arrangement, any such administrative and/or network access fee will not be</w:t>
        </w:r>
      </w:ins>
    </w:p>
    <w:p w14:paraId="02374B0F" w14:textId="77777777" w:rsidR="0087161C" w:rsidRPr="0087161C" w:rsidRDefault="0087161C" w:rsidP="0087161C">
      <w:pPr>
        <w:autoSpaceDE w:val="0"/>
        <w:autoSpaceDN w:val="0"/>
        <w:adjustRightInd w:val="0"/>
        <w:spacing w:after="0" w:line="240" w:lineRule="auto"/>
        <w:ind w:left="1440"/>
        <w:rPr>
          <w:ins w:id="356" w:author="Kluge, Shauna" w:date="2021-02-26T11:13:00Z"/>
          <w:rFonts w:ascii="Times New Roman" w:hAnsi="Times New Roman" w:cs="Times New Roman"/>
          <w:color w:val="232323"/>
          <w:sz w:val="23"/>
          <w:szCs w:val="23"/>
        </w:rPr>
      </w:pPr>
      <w:ins w:id="357" w:author="Kluge, Shauna" w:date="2021-02-26T11:13:00Z">
        <w:r w:rsidRPr="0087161C">
          <w:rPr>
            <w:rFonts w:ascii="Times New Roman" w:hAnsi="Times New Roman" w:cs="Times New Roman"/>
            <w:color w:val="232323"/>
            <w:sz w:val="23"/>
            <w:szCs w:val="23"/>
          </w:rPr>
          <w:t>greater than the comparable fees that would be charged under the BlueCard</w:t>
        </w:r>
      </w:ins>
    </w:p>
    <w:p w14:paraId="1E47275D" w14:textId="77777777" w:rsidR="0087161C" w:rsidRPr="0087161C" w:rsidRDefault="0087161C" w:rsidP="0087161C">
      <w:pPr>
        <w:autoSpaceDE w:val="0"/>
        <w:autoSpaceDN w:val="0"/>
        <w:adjustRightInd w:val="0"/>
        <w:spacing w:after="0" w:line="240" w:lineRule="auto"/>
        <w:ind w:left="1440"/>
        <w:rPr>
          <w:ins w:id="358" w:author="Kluge, Shauna" w:date="2021-02-26T11:13:00Z"/>
          <w:rFonts w:ascii="Times New Roman" w:hAnsi="Times New Roman" w:cs="Times New Roman"/>
          <w:color w:val="232323"/>
          <w:sz w:val="23"/>
          <w:szCs w:val="23"/>
        </w:rPr>
      </w:pPr>
      <w:ins w:id="359" w:author="Kluge, Shauna" w:date="2021-02-26T11:13:00Z">
        <w:r w:rsidRPr="0087161C">
          <w:rPr>
            <w:rFonts w:ascii="Times New Roman" w:hAnsi="Times New Roman" w:cs="Times New Roman"/>
            <w:color w:val="232323"/>
            <w:sz w:val="23"/>
            <w:szCs w:val="23"/>
          </w:rPr>
          <w:t>Program. Contractor will charge these fees as described in Schedule of</w:t>
        </w:r>
      </w:ins>
    </w:p>
    <w:p w14:paraId="46BE63F5" w14:textId="7662AC6F" w:rsidR="00C04358" w:rsidRDefault="0087161C" w:rsidP="0028424D">
      <w:pPr>
        <w:autoSpaceDE w:val="0"/>
        <w:autoSpaceDN w:val="0"/>
        <w:adjustRightInd w:val="0"/>
        <w:spacing w:after="0" w:line="240" w:lineRule="auto"/>
        <w:ind w:left="1440"/>
        <w:rPr>
          <w:ins w:id="360" w:author="Kluge, Shauna" w:date="2021-02-26T11:13:00Z"/>
          <w:rFonts w:ascii="Times New Roman" w:hAnsi="Times New Roman" w:cs="Times New Roman"/>
          <w:color w:val="232323"/>
          <w:sz w:val="23"/>
          <w:szCs w:val="23"/>
        </w:rPr>
      </w:pPr>
      <w:ins w:id="361" w:author="Kluge, Shauna" w:date="2021-02-26T11:13:00Z">
        <w:r w:rsidRPr="0087161C">
          <w:rPr>
            <w:rFonts w:ascii="Times New Roman" w:hAnsi="Times New Roman" w:cs="Times New Roman"/>
            <w:color w:val="232323"/>
            <w:sz w:val="23"/>
            <w:szCs w:val="23"/>
          </w:rPr>
          <w:t>Financial Variables.</w:t>
        </w:r>
      </w:ins>
    </w:p>
    <w:p w14:paraId="427E1589" w14:textId="30598435" w:rsidR="0087161C" w:rsidRDefault="0087161C" w:rsidP="0028424D">
      <w:pPr>
        <w:autoSpaceDE w:val="0"/>
        <w:autoSpaceDN w:val="0"/>
        <w:adjustRightInd w:val="0"/>
        <w:spacing w:after="0" w:line="240" w:lineRule="auto"/>
        <w:ind w:left="1440"/>
        <w:rPr>
          <w:ins w:id="362" w:author="Kluge, Shauna" w:date="2021-02-26T11:13:00Z"/>
          <w:rFonts w:ascii="Times New Roman" w:hAnsi="Times New Roman" w:cs="Times New Roman"/>
          <w:color w:val="232323"/>
          <w:sz w:val="23"/>
          <w:szCs w:val="23"/>
        </w:rPr>
      </w:pPr>
    </w:p>
    <w:p w14:paraId="5CF12AF3" w14:textId="06D05293" w:rsidR="0087161C" w:rsidRPr="0028424D" w:rsidRDefault="0087161C" w:rsidP="0028424D">
      <w:pPr>
        <w:pStyle w:val="ListParagraph"/>
        <w:numPr>
          <w:ilvl w:val="0"/>
          <w:numId w:val="30"/>
        </w:numPr>
        <w:autoSpaceDE w:val="0"/>
        <w:autoSpaceDN w:val="0"/>
        <w:adjustRightInd w:val="0"/>
        <w:spacing w:after="0" w:line="240" w:lineRule="auto"/>
        <w:rPr>
          <w:ins w:id="363" w:author="Kluge, Shauna" w:date="2021-02-26T11:14:00Z"/>
          <w:rFonts w:ascii="Times New Roman" w:hAnsi="Times New Roman" w:cs="Times New Roman"/>
          <w:color w:val="232323"/>
          <w:sz w:val="23"/>
          <w:szCs w:val="23"/>
        </w:rPr>
      </w:pPr>
      <w:ins w:id="364" w:author="Kluge, Shauna" w:date="2021-02-26T11:14:00Z">
        <w:r w:rsidRPr="0028424D">
          <w:rPr>
            <w:rFonts w:ascii="Times New Roman" w:hAnsi="Times New Roman" w:cs="Times New Roman"/>
            <w:color w:val="232323"/>
            <w:sz w:val="23"/>
            <w:szCs w:val="23"/>
          </w:rPr>
          <w:t>Value Based BCBSA Programs. This subsection l.F.(5) only applies to outof-</w:t>
        </w:r>
      </w:ins>
    </w:p>
    <w:p w14:paraId="2B09A211" w14:textId="77777777" w:rsidR="0087161C" w:rsidRPr="0087161C" w:rsidRDefault="0087161C" w:rsidP="0087161C">
      <w:pPr>
        <w:autoSpaceDE w:val="0"/>
        <w:autoSpaceDN w:val="0"/>
        <w:adjustRightInd w:val="0"/>
        <w:spacing w:after="0" w:line="240" w:lineRule="auto"/>
        <w:ind w:left="1440"/>
        <w:rPr>
          <w:ins w:id="365" w:author="Kluge, Shauna" w:date="2021-02-26T11:14:00Z"/>
          <w:rFonts w:ascii="Times New Roman" w:hAnsi="Times New Roman" w:cs="Times New Roman"/>
          <w:color w:val="232323"/>
          <w:sz w:val="23"/>
          <w:szCs w:val="23"/>
        </w:rPr>
      </w:pPr>
      <w:ins w:id="366" w:author="Kluge, Shauna" w:date="2021-02-26T11:14:00Z">
        <w:r w:rsidRPr="0087161C">
          <w:rPr>
            <w:rFonts w:ascii="Times New Roman" w:hAnsi="Times New Roman" w:cs="Times New Roman"/>
            <w:color w:val="232323"/>
            <w:sz w:val="23"/>
            <w:szCs w:val="23"/>
          </w:rPr>
          <w:t>state Blue Card program participants of the Host Blue.</w:t>
        </w:r>
      </w:ins>
    </w:p>
    <w:p w14:paraId="2B9B2E55" w14:textId="77777777" w:rsidR="0087161C" w:rsidRPr="0087161C" w:rsidRDefault="0087161C" w:rsidP="0087161C">
      <w:pPr>
        <w:autoSpaceDE w:val="0"/>
        <w:autoSpaceDN w:val="0"/>
        <w:adjustRightInd w:val="0"/>
        <w:spacing w:after="0" w:line="240" w:lineRule="auto"/>
        <w:ind w:left="1440"/>
        <w:rPr>
          <w:ins w:id="367" w:author="Kluge, Shauna" w:date="2021-02-26T11:14:00Z"/>
          <w:rFonts w:ascii="Times New Roman" w:hAnsi="Times New Roman" w:cs="Times New Roman"/>
          <w:color w:val="232323"/>
          <w:sz w:val="23"/>
          <w:szCs w:val="23"/>
        </w:rPr>
      </w:pPr>
      <w:ins w:id="368" w:author="Kluge, Shauna" w:date="2021-02-26T11:14:00Z">
        <w:r w:rsidRPr="0087161C">
          <w:rPr>
            <w:rFonts w:ascii="Times New Roman" w:hAnsi="Times New Roman" w:cs="Times New Roman"/>
            <w:color w:val="232323"/>
            <w:sz w:val="23"/>
            <w:szCs w:val="23"/>
          </w:rPr>
          <w:t xml:space="preserve">A. </w:t>
        </w:r>
        <w:r w:rsidRPr="0087161C">
          <w:rPr>
            <w:rFonts w:ascii="Times New Roman" w:hAnsi="Times New Roman" w:cs="Times New Roman"/>
            <w:b/>
            <w:bCs/>
            <w:color w:val="232323"/>
            <w:sz w:val="23"/>
            <w:szCs w:val="23"/>
          </w:rPr>
          <w:t xml:space="preserve">Definitions. </w:t>
        </w:r>
        <w:r w:rsidRPr="0087161C">
          <w:rPr>
            <w:rFonts w:ascii="Times New Roman" w:hAnsi="Times New Roman" w:cs="Times New Roman"/>
            <w:color w:val="232323"/>
            <w:sz w:val="23"/>
            <w:szCs w:val="23"/>
          </w:rPr>
          <w:t>For the purposes of this Section F.5., the following</w:t>
        </w:r>
      </w:ins>
    </w:p>
    <w:p w14:paraId="7B4D49A4" w14:textId="77777777" w:rsidR="0087161C" w:rsidRPr="0087161C" w:rsidRDefault="0087161C" w:rsidP="0087161C">
      <w:pPr>
        <w:autoSpaceDE w:val="0"/>
        <w:autoSpaceDN w:val="0"/>
        <w:adjustRightInd w:val="0"/>
        <w:spacing w:after="0" w:line="240" w:lineRule="auto"/>
        <w:ind w:left="1440"/>
        <w:rPr>
          <w:ins w:id="369" w:author="Kluge, Shauna" w:date="2021-02-26T11:14:00Z"/>
          <w:rFonts w:ascii="Times New Roman" w:hAnsi="Times New Roman" w:cs="Times New Roman"/>
          <w:color w:val="232323"/>
          <w:sz w:val="23"/>
          <w:szCs w:val="23"/>
        </w:rPr>
      </w:pPr>
      <w:ins w:id="370" w:author="Kluge, Shauna" w:date="2021-02-26T11:14:00Z">
        <w:r w:rsidRPr="0087161C">
          <w:rPr>
            <w:rFonts w:ascii="Times New Roman" w:hAnsi="Times New Roman" w:cs="Times New Roman"/>
            <w:color w:val="232323"/>
            <w:sz w:val="23"/>
            <w:szCs w:val="23"/>
          </w:rPr>
          <w:t>definitions apply:</w:t>
        </w:r>
      </w:ins>
    </w:p>
    <w:p w14:paraId="5F0F25D1" w14:textId="77777777" w:rsidR="0087161C" w:rsidRPr="0087161C" w:rsidRDefault="0087161C" w:rsidP="0087161C">
      <w:pPr>
        <w:autoSpaceDE w:val="0"/>
        <w:autoSpaceDN w:val="0"/>
        <w:adjustRightInd w:val="0"/>
        <w:spacing w:after="0" w:line="240" w:lineRule="auto"/>
        <w:ind w:left="1440"/>
        <w:rPr>
          <w:ins w:id="371" w:author="Kluge, Shauna" w:date="2021-02-26T11:14:00Z"/>
          <w:rFonts w:ascii="Times New Roman" w:hAnsi="Times New Roman" w:cs="Times New Roman"/>
          <w:color w:val="232323"/>
          <w:sz w:val="23"/>
          <w:szCs w:val="23"/>
        </w:rPr>
      </w:pPr>
      <w:ins w:id="372" w:author="Kluge, Shauna" w:date="2021-02-26T11:14:00Z">
        <w:r w:rsidRPr="0087161C">
          <w:rPr>
            <w:rFonts w:ascii="Times New Roman" w:hAnsi="Times New Roman" w:cs="Times New Roman"/>
            <w:b/>
            <w:bCs/>
            <w:color w:val="232323"/>
            <w:sz w:val="23"/>
            <w:szCs w:val="23"/>
          </w:rPr>
          <w:t xml:space="preserve">1. Accountable Care Organization (ACO": </w:t>
        </w:r>
        <w:r w:rsidRPr="0087161C">
          <w:rPr>
            <w:rFonts w:ascii="Times New Roman" w:hAnsi="Times New Roman" w:cs="Times New Roman"/>
            <w:color w:val="232323"/>
            <w:sz w:val="23"/>
            <w:szCs w:val="23"/>
          </w:rPr>
          <w:t>A group of healthcare</w:t>
        </w:r>
      </w:ins>
    </w:p>
    <w:p w14:paraId="632AABE6" w14:textId="77777777" w:rsidR="0087161C" w:rsidRPr="0087161C" w:rsidRDefault="0087161C" w:rsidP="0087161C">
      <w:pPr>
        <w:autoSpaceDE w:val="0"/>
        <w:autoSpaceDN w:val="0"/>
        <w:adjustRightInd w:val="0"/>
        <w:spacing w:after="0" w:line="240" w:lineRule="auto"/>
        <w:ind w:left="1440"/>
        <w:rPr>
          <w:ins w:id="373" w:author="Kluge, Shauna" w:date="2021-02-26T11:14:00Z"/>
          <w:rFonts w:ascii="Times New Roman" w:hAnsi="Times New Roman" w:cs="Times New Roman"/>
          <w:color w:val="232323"/>
          <w:sz w:val="23"/>
          <w:szCs w:val="23"/>
        </w:rPr>
      </w:pPr>
      <w:ins w:id="374" w:author="Kluge, Shauna" w:date="2021-02-26T11:14:00Z">
        <w:r w:rsidRPr="0087161C">
          <w:rPr>
            <w:rFonts w:ascii="Times New Roman" w:hAnsi="Times New Roman" w:cs="Times New Roman"/>
            <w:color w:val="232323"/>
            <w:sz w:val="23"/>
            <w:szCs w:val="23"/>
          </w:rPr>
          <w:t>Providers who agree to deliver coordinated care and meet performance</w:t>
        </w:r>
      </w:ins>
    </w:p>
    <w:p w14:paraId="771182C0" w14:textId="77777777" w:rsidR="0087161C" w:rsidRPr="0087161C" w:rsidRDefault="0087161C" w:rsidP="0087161C">
      <w:pPr>
        <w:autoSpaceDE w:val="0"/>
        <w:autoSpaceDN w:val="0"/>
        <w:adjustRightInd w:val="0"/>
        <w:spacing w:after="0" w:line="240" w:lineRule="auto"/>
        <w:ind w:left="1440"/>
        <w:rPr>
          <w:ins w:id="375" w:author="Kluge, Shauna" w:date="2021-02-26T11:14:00Z"/>
          <w:rFonts w:ascii="Times New Roman" w:hAnsi="Times New Roman" w:cs="Times New Roman"/>
          <w:color w:val="232323"/>
          <w:sz w:val="23"/>
          <w:szCs w:val="23"/>
        </w:rPr>
      </w:pPr>
      <w:ins w:id="376" w:author="Kluge, Shauna" w:date="2021-02-26T11:14:00Z">
        <w:r w:rsidRPr="0087161C">
          <w:rPr>
            <w:rFonts w:ascii="Times New Roman" w:hAnsi="Times New Roman" w:cs="Times New Roman"/>
            <w:color w:val="232323"/>
            <w:sz w:val="23"/>
            <w:szCs w:val="23"/>
          </w:rPr>
          <w:t>benchmarks for quality and affordability in order to manage the total cost of</w:t>
        </w:r>
      </w:ins>
    </w:p>
    <w:p w14:paraId="7531B799" w14:textId="367D140B" w:rsidR="0087161C" w:rsidRDefault="0087161C" w:rsidP="0028424D">
      <w:pPr>
        <w:autoSpaceDE w:val="0"/>
        <w:autoSpaceDN w:val="0"/>
        <w:adjustRightInd w:val="0"/>
        <w:spacing w:after="0" w:line="240" w:lineRule="auto"/>
        <w:ind w:left="1440"/>
        <w:rPr>
          <w:ins w:id="377" w:author="Kluge, Shauna" w:date="2021-02-26T11:14:00Z"/>
          <w:rFonts w:ascii="Times New Roman" w:hAnsi="Times New Roman" w:cs="Times New Roman"/>
          <w:color w:val="232323"/>
          <w:sz w:val="23"/>
          <w:szCs w:val="23"/>
        </w:rPr>
      </w:pPr>
      <w:ins w:id="378" w:author="Kluge, Shauna" w:date="2021-02-26T11:14:00Z">
        <w:r w:rsidRPr="0087161C">
          <w:rPr>
            <w:rFonts w:ascii="Times New Roman" w:hAnsi="Times New Roman" w:cs="Times New Roman"/>
            <w:color w:val="232323"/>
            <w:sz w:val="23"/>
            <w:szCs w:val="23"/>
          </w:rPr>
          <w:t>care for their member populations.</w:t>
        </w:r>
      </w:ins>
    </w:p>
    <w:p w14:paraId="731CDCBB" w14:textId="77777777" w:rsidR="0087161C" w:rsidRPr="0087161C" w:rsidRDefault="0087161C" w:rsidP="0087161C">
      <w:pPr>
        <w:autoSpaceDE w:val="0"/>
        <w:autoSpaceDN w:val="0"/>
        <w:adjustRightInd w:val="0"/>
        <w:spacing w:after="0" w:line="240" w:lineRule="auto"/>
        <w:ind w:left="1440"/>
        <w:rPr>
          <w:ins w:id="379" w:author="Kluge, Shauna" w:date="2021-02-26T11:14:00Z"/>
          <w:rFonts w:ascii="Times New Roman" w:hAnsi="Times New Roman" w:cs="Times New Roman"/>
          <w:color w:val="232323"/>
          <w:sz w:val="23"/>
          <w:szCs w:val="23"/>
        </w:rPr>
      </w:pPr>
      <w:ins w:id="380" w:author="Kluge, Shauna" w:date="2021-02-26T11:14:00Z">
        <w:r w:rsidRPr="0087161C">
          <w:rPr>
            <w:rFonts w:ascii="Times New Roman" w:hAnsi="Times New Roman" w:cs="Times New Roman"/>
            <w:b/>
            <w:bCs/>
            <w:color w:val="232323"/>
            <w:sz w:val="23"/>
            <w:szCs w:val="23"/>
          </w:rPr>
          <w:t xml:space="preserve">2. Care Coordination: </w:t>
        </w:r>
        <w:r w:rsidRPr="0087161C">
          <w:rPr>
            <w:rFonts w:ascii="Times New Roman" w:hAnsi="Times New Roman" w:cs="Times New Roman"/>
            <w:color w:val="232323"/>
            <w:sz w:val="23"/>
            <w:szCs w:val="23"/>
          </w:rPr>
          <w:t>Organized, information-driven patient care</w:t>
        </w:r>
      </w:ins>
    </w:p>
    <w:p w14:paraId="354CDF8E" w14:textId="77777777" w:rsidR="0087161C" w:rsidRPr="0087161C" w:rsidRDefault="0087161C" w:rsidP="0087161C">
      <w:pPr>
        <w:autoSpaceDE w:val="0"/>
        <w:autoSpaceDN w:val="0"/>
        <w:adjustRightInd w:val="0"/>
        <w:spacing w:after="0" w:line="240" w:lineRule="auto"/>
        <w:ind w:left="1440"/>
        <w:rPr>
          <w:ins w:id="381" w:author="Kluge, Shauna" w:date="2021-02-26T11:14:00Z"/>
          <w:rFonts w:ascii="Times New Roman" w:hAnsi="Times New Roman" w:cs="Times New Roman"/>
          <w:color w:val="232323"/>
          <w:sz w:val="23"/>
          <w:szCs w:val="23"/>
        </w:rPr>
      </w:pPr>
      <w:ins w:id="382" w:author="Kluge, Shauna" w:date="2021-02-26T11:14:00Z">
        <w:r w:rsidRPr="0087161C">
          <w:rPr>
            <w:rFonts w:ascii="Times New Roman" w:hAnsi="Times New Roman" w:cs="Times New Roman"/>
            <w:color w:val="232323"/>
            <w:sz w:val="23"/>
            <w:szCs w:val="23"/>
          </w:rPr>
          <w:t>activities intended to facilitate the appropriate responses to a Member's</w:t>
        </w:r>
      </w:ins>
    </w:p>
    <w:p w14:paraId="61291A88" w14:textId="77777777" w:rsidR="0087161C" w:rsidRPr="0087161C" w:rsidRDefault="0087161C" w:rsidP="0087161C">
      <w:pPr>
        <w:autoSpaceDE w:val="0"/>
        <w:autoSpaceDN w:val="0"/>
        <w:adjustRightInd w:val="0"/>
        <w:spacing w:after="0" w:line="240" w:lineRule="auto"/>
        <w:ind w:left="1440"/>
        <w:rPr>
          <w:ins w:id="383" w:author="Kluge, Shauna" w:date="2021-02-26T11:14:00Z"/>
          <w:rFonts w:ascii="Times New Roman" w:hAnsi="Times New Roman" w:cs="Times New Roman"/>
          <w:color w:val="232323"/>
          <w:sz w:val="23"/>
          <w:szCs w:val="23"/>
        </w:rPr>
      </w:pPr>
      <w:ins w:id="384" w:author="Kluge, Shauna" w:date="2021-02-26T11:14:00Z">
        <w:r w:rsidRPr="0087161C">
          <w:rPr>
            <w:rFonts w:ascii="Times New Roman" w:hAnsi="Times New Roman" w:cs="Times New Roman"/>
            <w:color w:val="232323"/>
            <w:sz w:val="23"/>
            <w:szCs w:val="23"/>
          </w:rPr>
          <w:t>healthcare needs across the continuum of care.</w:t>
        </w:r>
      </w:ins>
    </w:p>
    <w:p w14:paraId="00EBCC58" w14:textId="77777777" w:rsidR="0087161C" w:rsidRPr="0087161C" w:rsidRDefault="0087161C" w:rsidP="0087161C">
      <w:pPr>
        <w:autoSpaceDE w:val="0"/>
        <w:autoSpaceDN w:val="0"/>
        <w:adjustRightInd w:val="0"/>
        <w:spacing w:after="0" w:line="240" w:lineRule="auto"/>
        <w:ind w:left="1440"/>
        <w:rPr>
          <w:ins w:id="385" w:author="Kluge, Shauna" w:date="2021-02-26T11:14:00Z"/>
          <w:rFonts w:ascii="Times New Roman" w:hAnsi="Times New Roman" w:cs="Times New Roman"/>
          <w:color w:val="232323"/>
          <w:sz w:val="23"/>
          <w:szCs w:val="23"/>
        </w:rPr>
      </w:pPr>
      <w:ins w:id="386" w:author="Kluge, Shauna" w:date="2021-02-26T11:14:00Z">
        <w:r w:rsidRPr="0087161C">
          <w:rPr>
            <w:rFonts w:ascii="Times New Roman" w:hAnsi="Times New Roman" w:cs="Times New Roman"/>
            <w:b/>
            <w:bCs/>
            <w:color w:val="232323"/>
            <w:sz w:val="23"/>
            <w:szCs w:val="23"/>
          </w:rPr>
          <w:t xml:space="preserve">3. Care Coordinator: </w:t>
        </w:r>
        <w:r w:rsidRPr="0087161C">
          <w:rPr>
            <w:rFonts w:ascii="Times New Roman" w:hAnsi="Times New Roman" w:cs="Times New Roman"/>
            <w:color w:val="232323"/>
            <w:sz w:val="23"/>
            <w:szCs w:val="23"/>
          </w:rPr>
          <w:t>An individual within a Provider organization who</w:t>
        </w:r>
      </w:ins>
    </w:p>
    <w:p w14:paraId="710B05E3" w14:textId="77777777" w:rsidR="0087161C" w:rsidRPr="0087161C" w:rsidRDefault="0087161C" w:rsidP="0087161C">
      <w:pPr>
        <w:autoSpaceDE w:val="0"/>
        <w:autoSpaceDN w:val="0"/>
        <w:adjustRightInd w:val="0"/>
        <w:spacing w:after="0" w:line="240" w:lineRule="auto"/>
        <w:ind w:left="1440"/>
        <w:rPr>
          <w:ins w:id="387" w:author="Kluge, Shauna" w:date="2021-02-26T11:14:00Z"/>
          <w:rFonts w:ascii="Times New Roman" w:hAnsi="Times New Roman" w:cs="Times New Roman"/>
          <w:color w:val="232323"/>
          <w:sz w:val="23"/>
          <w:szCs w:val="23"/>
        </w:rPr>
      </w:pPr>
      <w:ins w:id="388" w:author="Kluge, Shauna" w:date="2021-02-26T11:14:00Z">
        <w:r w:rsidRPr="0087161C">
          <w:rPr>
            <w:rFonts w:ascii="Times New Roman" w:hAnsi="Times New Roman" w:cs="Times New Roman"/>
            <w:color w:val="232323"/>
            <w:sz w:val="23"/>
            <w:szCs w:val="23"/>
          </w:rPr>
          <w:t>facilitates Care Coordination for patients.</w:t>
        </w:r>
      </w:ins>
    </w:p>
    <w:p w14:paraId="4EEDBEF7" w14:textId="77777777" w:rsidR="0087161C" w:rsidRPr="0087161C" w:rsidRDefault="0087161C" w:rsidP="0087161C">
      <w:pPr>
        <w:autoSpaceDE w:val="0"/>
        <w:autoSpaceDN w:val="0"/>
        <w:adjustRightInd w:val="0"/>
        <w:spacing w:after="0" w:line="240" w:lineRule="auto"/>
        <w:ind w:left="1440"/>
        <w:rPr>
          <w:ins w:id="389" w:author="Kluge, Shauna" w:date="2021-02-26T11:14:00Z"/>
          <w:rFonts w:ascii="Times New Roman" w:hAnsi="Times New Roman" w:cs="Times New Roman"/>
          <w:color w:val="232323"/>
          <w:sz w:val="23"/>
          <w:szCs w:val="23"/>
        </w:rPr>
      </w:pPr>
      <w:ins w:id="390" w:author="Kluge, Shauna" w:date="2021-02-26T11:14:00Z">
        <w:r w:rsidRPr="0087161C">
          <w:rPr>
            <w:rFonts w:ascii="Times New Roman" w:hAnsi="Times New Roman" w:cs="Times New Roman"/>
            <w:b/>
            <w:bCs/>
            <w:color w:val="232323"/>
            <w:sz w:val="23"/>
            <w:szCs w:val="23"/>
          </w:rPr>
          <w:t xml:space="preserve">4. Care Coordinator Fee: </w:t>
        </w:r>
        <w:r w:rsidRPr="0087161C">
          <w:rPr>
            <w:rFonts w:ascii="Times New Roman" w:hAnsi="Times New Roman" w:cs="Times New Roman"/>
            <w:color w:val="232323"/>
            <w:sz w:val="23"/>
            <w:szCs w:val="23"/>
          </w:rPr>
          <w:t>A fixed amount paid by a Blue Cross and/or</w:t>
        </w:r>
      </w:ins>
    </w:p>
    <w:p w14:paraId="11C3E585" w14:textId="77777777" w:rsidR="0087161C" w:rsidRPr="0087161C" w:rsidRDefault="0087161C" w:rsidP="0087161C">
      <w:pPr>
        <w:autoSpaceDE w:val="0"/>
        <w:autoSpaceDN w:val="0"/>
        <w:adjustRightInd w:val="0"/>
        <w:spacing w:after="0" w:line="240" w:lineRule="auto"/>
        <w:ind w:left="1440"/>
        <w:rPr>
          <w:ins w:id="391" w:author="Kluge, Shauna" w:date="2021-02-26T11:14:00Z"/>
          <w:rFonts w:ascii="Times New Roman" w:hAnsi="Times New Roman" w:cs="Times New Roman"/>
          <w:color w:val="232323"/>
          <w:sz w:val="23"/>
          <w:szCs w:val="23"/>
        </w:rPr>
      </w:pPr>
      <w:ins w:id="392" w:author="Kluge, Shauna" w:date="2021-02-26T11:14:00Z">
        <w:r w:rsidRPr="0087161C">
          <w:rPr>
            <w:rFonts w:ascii="Times New Roman" w:hAnsi="Times New Roman" w:cs="Times New Roman"/>
            <w:color w:val="232323"/>
            <w:sz w:val="23"/>
            <w:szCs w:val="23"/>
          </w:rPr>
          <w:t>Blue Shield Licensee to Providers periodically for Care Coordination under a</w:t>
        </w:r>
      </w:ins>
    </w:p>
    <w:p w14:paraId="2348E65A" w14:textId="77777777" w:rsidR="0087161C" w:rsidRPr="0087161C" w:rsidRDefault="0087161C" w:rsidP="0087161C">
      <w:pPr>
        <w:autoSpaceDE w:val="0"/>
        <w:autoSpaceDN w:val="0"/>
        <w:adjustRightInd w:val="0"/>
        <w:spacing w:after="0" w:line="240" w:lineRule="auto"/>
        <w:ind w:left="1440"/>
        <w:rPr>
          <w:ins w:id="393" w:author="Kluge, Shauna" w:date="2021-02-26T11:14:00Z"/>
          <w:rFonts w:ascii="Times New Roman" w:hAnsi="Times New Roman" w:cs="Times New Roman"/>
          <w:color w:val="232323"/>
          <w:sz w:val="23"/>
          <w:szCs w:val="23"/>
        </w:rPr>
      </w:pPr>
      <w:ins w:id="394" w:author="Kluge, Shauna" w:date="2021-02-26T11:14:00Z">
        <w:r w:rsidRPr="0087161C">
          <w:rPr>
            <w:rFonts w:ascii="Times New Roman" w:hAnsi="Times New Roman" w:cs="Times New Roman"/>
            <w:color w:val="232323"/>
            <w:sz w:val="23"/>
            <w:szCs w:val="23"/>
          </w:rPr>
          <w:t>Value-Based Program.</w:t>
        </w:r>
      </w:ins>
    </w:p>
    <w:p w14:paraId="3EB9C5AA" w14:textId="77777777" w:rsidR="0087161C" w:rsidRPr="0087161C" w:rsidRDefault="0087161C" w:rsidP="0087161C">
      <w:pPr>
        <w:autoSpaceDE w:val="0"/>
        <w:autoSpaceDN w:val="0"/>
        <w:adjustRightInd w:val="0"/>
        <w:spacing w:after="0" w:line="240" w:lineRule="auto"/>
        <w:ind w:left="1440"/>
        <w:rPr>
          <w:ins w:id="395" w:author="Kluge, Shauna" w:date="2021-02-26T11:14:00Z"/>
          <w:rFonts w:ascii="Times New Roman" w:hAnsi="Times New Roman" w:cs="Times New Roman"/>
          <w:color w:val="232323"/>
          <w:sz w:val="23"/>
          <w:szCs w:val="23"/>
        </w:rPr>
      </w:pPr>
      <w:ins w:id="396" w:author="Kluge, Shauna" w:date="2021-02-26T11:14:00Z">
        <w:r w:rsidRPr="0087161C">
          <w:rPr>
            <w:rFonts w:ascii="Times New Roman" w:hAnsi="Times New Roman" w:cs="Times New Roman"/>
            <w:b/>
            <w:bCs/>
            <w:color w:val="232323"/>
            <w:sz w:val="23"/>
            <w:szCs w:val="23"/>
          </w:rPr>
          <w:t xml:space="preserve">5. Global Payment/Total Cost of Care: </w:t>
        </w:r>
        <w:r w:rsidRPr="0087161C">
          <w:rPr>
            <w:rFonts w:ascii="Times New Roman" w:hAnsi="Times New Roman" w:cs="Times New Roman"/>
            <w:color w:val="232323"/>
            <w:sz w:val="23"/>
            <w:szCs w:val="23"/>
          </w:rPr>
          <w:t>A payment methodology that is</w:t>
        </w:r>
      </w:ins>
    </w:p>
    <w:p w14:paraId="77E0E2B8" w14:textId="77777777" w:rsidR="0087161C" w:rsidRPr="0087161C" w:rsidRDefault="0087161C" w:rsidP="0087161C">
      <w:pPr>
        <w:autoSpaceDE w:val="0"/>
        <w:autoSpaceDN w:val="0"/>
        <w:adjustRightInd w:val="0"/>
        <w:spacing w:after="0" w:line="240" w:lineRule="auto"/>
        <w:ind w:left="1440"/>
        <w:rPr>
          <w:ins w:id="397" w:author="Kluge, Shauna" w:date="2021-02-26T11:14:00Z"/>
          <w:rFonts w:ascii="Times New Roman" w:hAnsi="Times New Roman" w:cs="Times New Roman"/>
          <w:color w:val="232323"/>
          <w:sz w:val="23"/>
          <w:szCs w:val="23"/>
        </w:rPr>
      </w:pPr>
      <w:ins w:id="398" w:author="Kluge, Shauna" w:date="2021-02-26T11:14:00Z">
        <w:r w:rsidRPr="0087161C">
          <w:rPr>
            <w:rFonts w:ascii="Times New Roman" w:hAnsi="Times New Roman" w:cs="Times New Roman"/>
            <w:color w:val="232323"/>
            <w:sz w:val="23"/>
            <w:szCs w:val="23"/>
          </w:rPr>
          <w:t>defined at the patient level and accounts for either all patient care or for a</w:t>
        </w:r>
      </w:ins>
    </w:p>
    <w:p w14:paraId="0966B67E" w14:textId="77777777" w:rsidR="0087161C" w:rsidRPr="0087161C" w:rsidRDefault="0087161C" w:rsidP="0087161C">
      <w:pPr>
        <w:autoSpaceDE w:val="0"/>
        <w:autoSpaceDN w:val="0"/>
        <w:adjustRightInd w:val="0"/>
        <w:spacing w:after="0" w:line="240" w:lineRule="auto"/>
        <w:ind w:left="1440"/>
        <w:rPr>
          <w:ins w:id="399" w:author="Kluge, Shauna" w:date="2021-02-26T11:14:00Z"/>
          <w:rFonts w:ascii="Times New Roman" w:hAnsi="Times New Roman" w:cs="Times New Roman"/>
          <w:color w:val="232323"/>
          <w:sz w:val="23"/>
          <w:szCs w:val="23"/>
        </w:rPr>
      </w:pPr>
      <w:ins w:id="400" w:author="Kluge, Shauna" w:date="2021-02-26T11:14:00Z">
        <w:r w:rsidRPr="0087161C">
          <w:rPr>
            <w:rFonts w:ascii="Times New Roman" w:hAnsi="Times New Roman" w:cs="Times New Roman"/>
            <w:color w:val="232323"/>
            <w:sz w:val="23"/>
            <w:szCs w:val="23"/>
          </w:rPr>
          <w:t>specific group of services delivered to the patient such as outpatient,</w:t>
        </w:r>
      </w:ins>
    </w:p>
    <w:p w14:paraId="7776A8C8" w14:textId="0A0671AE" w:rsidR="0087161C" w:rsidRDefault="0087161C" w:rsidP="0028424D">
      <w:pPr>
        <w:autoSpaceDE w:val="0"/>
        <w:autoSpaceDN w:val="0"/>
        <w:adjustRightInd w:val="0"/>
        <w:spacing w:after="0" w:line="240" w:lineRule="auto"/>
        <w:ind w:left="1440"/>
        <w:rPr>
          <w:ins w:id="401" w:author="Kluge, Shauna" w:date="2021-02-26T11:14:00Z"/>
          <w:rFonts w:ascii="Times New Roman" w:hAnsi="Times New Roman" w:cs="Times New Roman"/>
          <w:color w:val="232323"/>
          <w:sz w:val="23"/>
          <w:szCs w:val="23"/>
        </w:rPr>
      </w:pPr>
      <w:ins w:id="402" w:author="Kluge, Shauna" w:date="2021-02-26T11:14:00Z">
        <w:r w:rsidRPr="0087161C">
          <w:rPr>
            <w:rFonts w:ascii="Times New Roman" w:hAnsi="Times New Roman" w:cs="Times New Roman"/>
            <w:color w:val="232323"/>
            <w:sz w:val="23"/>
            <w:szCs w:val="23"/>
          </w:rPr>
          <w:t>physician, ancillary, hospital services, and prescription drugs.</w:t>
        </w:r>
      </w:ins>
    </w:p>
    <w:p w14:paraId="57EB6D87" w14:textId="77777777" w:rsidR="0087161C" w:rsidRPr="0087161C" w:rsidRDefault="0087161C" w:rsidP="0087161C">
      <w:pPr>
        <w:autoSpaceDE w:val="0"/>
        <w:autoSpaceDN w:val="0"/>
        <w:adjustRightInd w:val="0"/>
        <w:spacing w:after="0" w:line="240" w:lineRule="auto"/>
        <w:ind w:left="1440"/>
        <w:rPr>
          <w:ins w:id="403" w:author="Kluge, Shauna" w:date="2021-02-26T11:15:00Z"/>
          <w:rFonts w:ascii="Times New Roman" w:hAnsi="Times New Roman" w:cs="Times New Roman"/>
          <w:color w:val="232323"/>
          <w:sz w:val="23"/>
          <w:szCs w:val="23"/>
        </w:rPr>
      </w:pPr>
      <w:ins w:id="404" w:author="Kluge, Shauna" w:date="2021-02-26T11:15:00Z">
        <w:r w:rsidRPr="0087161C">
          <w:rPr>
            <w:rFonts w:ascii="Times New Roman" w:hAnsi="Times New Roman" w:cs="Times New Roman"/>
            <w:b/>
            <w:bCs/>
            <w:color w:val="232323"/>
            <w:sz w:val="23"/>
            <w:szCs w:val="23"/>
          </w:rPr>
          <w:t xml:space="preserve">6. Negotiated National Account Arrangement: </w:t>
        </w:r>
        <w:r w:rsidRPr="0087161C">
          <w:rPr>
            <w:rFonts w:ascii="Times New Roman" w:hAnsi="Times New Roman" w:cs="Times New Roman"/>
            <w:color w:val="232323"/>
            <w:sz w:val="23"/>
            <w:szCs w:val="23"/>
          </w:rPr>
          <w:t>An agreement negotiated</w:t>
        </w:r>
      </w:ins>
    </w:p>
    <w:p w14:paraId="7DD5B84B" w14:textId="77777777" w:rsidR="0087161C" w:rsidRPr="0087161C" w:rsidRDefault="0087161C" w:rsidP="0087161C">
      <w:pPr>
        <w:autoSpaceDE w:val="0"/>
        <w:autoSpaceDN w:val="0"/>
        <w:adjustRightInd w:val="0"/>
        <w:spacing w:after="0" w:line="240" w:lineRule="auto"/>
        <w:ind w:left="1440"/>
        <w:rPr>
          <w:ins w:id="405" w:author="Kluge, Shauna" w:date="2021-02-26T11:15:00Z"/>
          <w:rFonts w:ascii="Times New Roman" w:hAnsi="Times New Roman" w:cs="Times New Roman"/>
          <w:color w:val="232323"/>
          <w:sz w:val="23"/>
          <w:szCs w:val="23"/>
        </w:rPr>
      </w:pPr>
      <w:ins w:id="406" w:author="Kluge, Shauna" w:date="2021-02-26T11:15:00Z">
        <w:r w:rsidRPr="0087161C">
          <w:rPr>
            <w:rFonts w:ascii="Times New Roman" w:hAnsi="Times New Roman" w:cs="Times New Roman"/>
            <w:color w:val="232323"/>
            <w:sz w:val="23"/>
            <w:szCs w:val="23"/>
          </w:rPr>
          <w:t>between a Home Licensee and one or more Host Licensees for any National</w:t>
        </w:r>
      </w:ins>
    </w:p>
    <w:p w14:paraId="0B0C16CD" w14:textId="77777777" w:rsidR="0087161C" w:rsidRPr="0087161C" w:rsidRDefault="0087161C" w:rsidP="0087161C">
      <w:pPr>
        <w:autoSpaceDE w:val="0"/>
        <w:autoSpaceDN w:val="0"/>
        <w:adjustRightInd w:val="0"/>
        <w:spacing w:after="0" w:line="240" w:lineRule="auto"/>
        <w:ind w:left="1440"/>
        <w:rPr>
          <w:ins w:id="407" w:author="Kluge, Shauna" w:date="2021-02-26T11:15:00Z"/>
          <w:rFonts w:ascii="Times New Roman" w:hAnsi="Times New Roman" w:cs="Times New Roman"/>
          <w:color w:val="232323"/>
          <w:sz w:val="23"/>
          <w:szCs w:val="23"/>
        </w:rPr>
      </w:pPr>
      <w:ins w:id="408" w:author="Kluge, Shauna" w:date="2021-02-26T11:15:00Z">
        <w:r w:rsidRPr="0087161C">
          <w:rPr>
            <w:rFonts w:ascii="Times New Roman" w:hAnsi="Times New Roman" w:cs="Times New Roman"/>
            <w:color w:val="232323"/>
            <w:sz w:val="23"/>
            <w:szCs w:val="23"/>
          </w:rPr>
          <w:t>Account that is not delivered through the BlueCard Program.</w:t>
        </w:r>
      </w:ins>
    </w:p>
    <w:p w14:paraId="69D36C32" w14:textId="77777777" w:rsidR="0087161C" w:rsidRPr="0087161C" w:rsidRDefault="0087161C" w:rsidP="0087161C">
      <w:pPr>
        <w:autoSpaceDE w:val="0"/>
        <w:autoSpaceDN w:val="0"/>
        <w:adjustRightInd w:val="0"/>
        <w:spacing w:after="0" w:line="240" w:lineRule="auto"/>
        <w:ind w:left="1440"/>
        <w:rPr>
          <w:ins w:id="409" w:author="Kluge, Shauna" w:date="2021-02-26T11:15:00Z"/>
          <w:rFonts w:ascii="Times New Roman" w:hAnsi="Times New Roman" w:cs="Times New Roman"/>
          <w:color w:val="232323"/>
          <w:sz w:val="23"/>
          <w:szCs w:val="23"/>
        </w:rPr>
      </w:pPr>
      <w:ins w:id="410" w:author="Kluge, Shauna" w:date="2021-02-26T11:15:00Z">
        <w:r w:rsidRPr="0087161C">
          <w:rPr>
            <w:rFonts w:ascii="Times New Roman" w:hAnsi="Times New Roman" w:cs="Times New Roman"/>
            <w:b/>
            <w:bCs/>
            <w:color w:val="232323"/>
            <w:sz w:val="23"/>
            <w:szCs w:val="23"/>
          </w:rPr>
          <w:t xml:space="preserve">7. Patient-Centered Medical Home (PCMH): </w:t>
        </w:r>
        <w:r w:rsidRPr="0087161C">
          <w:rPr>
            <w:rFonts w:ascii="Times New Roman" w:hAnsi="Times New Roman" w:cs="Times New Roman"/>
            <w:color w:val="232323"/>
            <w:sz w:val="23"/>
            <w:szCs w:val="23"/>
          </w:rPr>
          <w:t>A model of care in which</w:t>
        </w:r>
      </w:ins>
    </w:p>
    <w:p w14:paraId="6EEA9D11" w14:textId="77777777" w:rsidR="0087161C" w:rsidRPr="0087161C" w:rsidRDefault="0087161C" w:rsidP="0087161C">
      <w:pPr>
        <w:autoSpaceDE w:val="0"/>
        <w:autoSpaceDN w:val="0"/>
        <w:adjustRightInd w:val="0"/>
        <w:spacing w:after="0" w:line="240" w:lineRule="auto"/>
        <w:ind w:left="1440"/>
        <w:rPr>
          <w:ins w:id="411" w:author="Kluge, Shauna" w:date="2021-02-26T11:15:00Z"/>
          <w:rFonts w:ascii="Times New Roman" w:hAnsi="Times New Roman" w:cs="Times New Roman"/>
          <w:color w:val="232323"/>
          <w:sz w:val="23"/>
          <w:szCs w:val="23"/>
        </w:rPr>
      </w:pPr>
      <w:ins w:id="412" w:author="Kluge, Shauna" w:date="2021-02-26T11:15:00Z">
        <w:r w:rsidRPr="0087161C">
          <w:rPr>
            <w:rFonts w:ascii="Times New Roman" w:hAnsi="Times New Roman" w:cs="Times New Roman"/>
            <w:color w:val="232323"/>
            <w:sz w:val="23"/>
            <w:szCs w:val="23"/>
          </w:rPr>
          <w:t>each patient has an ongoing relationship with a primary care physician who</w:t>
        </w:r>
      </w:ins>
    </w:p>
    <w:p w14:paraId="39988C63" w14:textId="77777777" w:rsidR="0087161C" w:rsidRPr="0087161C" w:rsidRDefault="0087161C" w:rsidP="0087161C">
      <w:pPr>
        <w:autoSpaceDE w:val="0"/>
        <w:autoSpaceDN w:val="0"/>
        <w:adjustRightInd w:val="0"/>
        <w:spacing w:after="0" w:line="240" w:lineRule="auto"/>
        <w:ind w:left="1440"/>
        <w:rPr>
          <w:ins w:id="413" w:author="Kluge, Shauna" w:date="2021-02-26T11:15:00Z"/>
          <w:rFonts w:ascii="Times New Roman" w:hAnsi="Times New Roman" w:cs="Times New Roman"/>
          <w:color w:val="232323"/>
          <w:sz w:val="23"/>
          <w:szCs w:val="23"/>
        </w:rPr>
      </w:pPr>
      <w:ins w:id="414" w:author="Kluge, Shauna" w:date="2021-02-26T11:15:00Z">
        <w:r w:rsidRPr="0087161C">
          <w:rPr>
            <w:rFonts w:ascii="Times New Roman" w:hAnsi="Times New Roman" w:cs="Times New Roman"/>
            <w:color w:val="232323"/>
            <w:sz w:val="23"/>
            <w:szCs w:val="23"/>
          </w:rPr>
          <w:t>coordinates a team to take collective responsibility for patient care and, when</w:t>
        </w:r>
      </w:ins>
    </w:p>
    <w:p w14:paraId="2C4E8B81" w14:textId="77777777" w:rsidR="0087161C" w:rsidRPr="0087161C" w:rsidRDefault="0087161C" w:rsidP="0087161C">
      <w:pPr>
        <w:autoSpaceDE w:val="0"/>
        <w:autoSpaceDN w:val="0"/>
        <w:adjustRightInd w:val="0"/>
        <w:spacing w:after="0" w:line="240" w:lineRule="auto"/>
        <w:ind w:left="1440"/>
        <w:rPr>
          <w:ins w:id="415" w:author="Kluge, Shauna" w:date="2021-02-26T11:15:00Z"/>
          <w:rFonts w:ascii="Times New Roman" w:hAnsi="Times New Roman" w:cs="Times New Roman"/>
          <w:color w:val="232323"/>
          <w:sz w:val="23"/>
          <w:szCs w:val="23"/>
        </w:rPr>
      </w:pPr>
      <w:ins w:id="416" w:author="Kluge, Shauna" w:date="2021-02-26T11:15:00Z">
        <w:r w:rsidRPr="0087161C">
          <w:rPr>
            <w:rFonts w:ascii="Times New Roman" w:hAnsi="Times New Roman" w:cs="Times New Roman"/>
            <w:color w:val="232323"/>
            <w:sz w:val="23"/>
            <w:szCs w:val="23"/>
          </w:rPr>
          <w:t>appropriate, arranges for care with other qualified physicians.</w:t>
        </w:r>
      </w:ins>
    </w:p>
    <w:p w14:paraId="5C4AB006" w14:textId="77777777" w:rsidR="0087161C" w:rsidRPr="0087161C" w:rsidRDefault="0087161C" w:rsidP="0087161C">
      <w:pPr>
        <w:autoSpaceDE w:val="0"/>
        <w:autoSpaceDN w:val="0"/>
        <w:adjustRightInd w:val="0"/>
        <w:spacing w:after="0" w:line="240" w:lineRule="auto"/>
        <w:ind w:left="1440"/>
        <w:rPr>
          <w:ins w:id="417" w:author="Kluge, Shauna" w:date="2021-02-26T11:15:00Z"/>
          <w:rFonts w:ascii="Times New Roman" w:hAnsi="Times New Roman" w:cs="Times New Roman"/>
          <w:color w:val="232323"/>
          <w:sz w:val="23"/>
          <w:szCs w:val="23"/>
        </w:rPr>
      </w:pPr>
      <w:ins w:id="418" w:author="Kluge, Shauna" w:date="2021-02-26T11:15:00Z">
        <w:r w:rsidRPr="0087161C">
          <w:rPr>
            <w:rFonts w:ascii="Times New Roman" w:hAnsi="Times New Roman" w:cs="Times New Roman"/>
            <w:b/>
            <w:bCs/>
            <w:color w:val="232323"/>
            <w:sz w:val="23"/>
            <w:szCs w:val="23"/>
          </w:rPr>
          <w:t xml:space="preserve">8. Provider Incentive: </w:t>
        </w:r>
        <w:r w:rsidRPr="0087161C">
          <w:rPr>
            <w:rFonts w:ascii="Times New Roman" w:hAnsi="Times New Roman" w:cs="Times New Roman"/>
            <w:color w:val="232323"/>
            <w:sz w:val="23"/>
            <w:szCs w:val="23"/>
          </w:rPr>
          <w:t>An additional amount of compensation paid to a</w:t>
        </w:r>
      </w:ins>
    </w:p>
    <w:p w14:paraId="384FC00E" w14:textId="77777777" w:rsidR="0087161C" w:rsidRPr="0087161C" w:rsidRDefault="0087161C" w:rsidP="0087161C">
      <w:pPr>
        <w:autoSpaceDE w:val="0"/>
        <w:autoSpaceDN w:val="0"/>
        <w:adjustRightInd w:val="0"/>
        <w:spacing w:after="0" w:line="240" w:lineRule="auto"/>
        <w:ind w:left="1440"/>
        <w:rPr>
          <w:ins w:id="419" w:author="Kluge, Shauna" w:date="2021-02-26T11:15:00Z"/>
          <w:rFonts w:ascii="Times New Roman" w:hAnsi="Times New Roman" w:cs="Times New Roman"/>
          <w:color w:val="232323"/>
          <w:sz w:val="23"/>
          <w:szCs w:val="23"/>
        </w:rPr>
      </w:pPr>
      <w:ins w:id="420" w:author="Kluge, Shauna" w:date="2021-02-26T11:15:00Z">
        <w:r w:rsidRPr="0087161C">
          <w:rPr>
            <w:rFonts w:ascii="Times New Roman" w:hAnsi="Times New Roman" w:cs="Times New Roman"/>
            <w:color w:val="232323"/>
            <w:sz w:val="23"/>
            <w:szCs w:val="23"/>
          </w:rPr>
          <w:t>healthcare Provider by a Blue Cross and/or Blue Shield Licensee, based on the</w:t>
        </w:r>
      </w:ins>
    </w:p>
    <w:p w14:paraId="6687A5CF" w14:textId="77777777" w:rsidR="0087161C" w:rsidRPr="0087161C" w:rsidRDefault="0087161C" w:rsidP="0087161C">
      <w:pPr>
        <w:autoSpaceDE w:val="0"/>
        <w:autoSpaceDN w:val="0"/>
        <w:adjustRightInd w:val="0"/>
        <w:spacing w:after="0" w:line="240" w:lineRule="auto"/>
        <w:ind w:left="1440"/>
        <w:rPr>
          <w:ins w:id="421" w:author="Kluge, Shauna" w:date="2021-02-26T11:15:00Z"/>
          <w:rFonts w:ascii="Times New Roman" w:hAnsi="Times New Roman" w:cs="Times New Roman"/>
          <w:color w:val="232323"/>
          <w:sz w:val="23"/>
          <w:szCs w:val="23"/>
        </w:rPr>
      </w:pPr>
      <w:ins w:id="422" w:author="Kluge, Shauna" w:date="2021-02-26T11:15:00Z">
        <w:r w:rsidRPr="0087161C">
          <w:rPr>
            <w:rFonts w:ascii="Times New Roman" w:hAnsi="Times New Roman" w:cs="Times New Roman"/>
            <w:color w:val="232323"/>
            <w:sz w:val="23"/>
            <w:szCs w:val="23"/>
          </w:rPr>
          <w:t>Provider's compliance with agreed-upon procedural and/or outcome measures</w:t>
        </w:r>
      </w:ins>
    </w:p>
    <w:p w14:paraId="7CF0F666" w14:textId="77777777" w:rsidR="0087161C" w:rsidRPr="0087161C" w:rsidRDefault="0087161C" w:rsidP="0087161C">
      <w:pPr>
        <w:autoSpaceDE w:val="0"/>
        <w:autoSpaceDN w:val="0"/>
        <w:adjustRightInd w:val="0"/>
        <w:spacing w:after="0" w:line="240" w:lineRule="auto"/>
        <w:ind w:left="1440"/>
        <w:rPr>
          <w:ins w:id="423" w:author="Kluge, Shauna" w:date="2021-02-26T11:15:00Z"/>
          <w:rFonts w:ascii="Times New Roman" w:hAnsi="Times New Roman" w:cs="Times New Roman"/>
          <w:color w:val="232323"/>
          <w:sz w:val="23"/>
          <w:szCs w:val="23"/>
        </w:rPr>
      </w:pPr>
      <w:ins w:id="424" w:author="Kluge, Shauna" w:date="2021-02-26T11:15:00Z">
        <w:r w:rsidRPr="0087161C">
          <w:rPr>
            <w:rFonts w:ascii="Times New Roman" w:hAnsi="Times New Roman" w:cs="Times New Roman"/>
            <w:color w:val="232323"/>
            <w:sz w:val="23"/>
            <w:szCs w:val="23"/>
          </w:rPr>
          <w:t>for a particular population of covered persons.</w:t>
        </w:r>
      </w:ins>
    </w:p>
    <w:p w14:paraId="43299F17" w14:textId="77777777" w:rsidR="0087161C" w:rsidRPr="0087161C" w:rsidRDefault="0087161C" w:rsidP="0087161C">
      <w:pPr>
        <w:autoSpaceDE w:val="0"/>
        <w:autoSpaceDN w:val="0"/>
        <w:adjustRightInd w:val="0"/>
        <w:spacing w:after="0" w:line="240" w:lineRule="auto"/>
        <w:ind w:left="1440"/>
        <w:rPr>
          <w:ins w:id="425" w:author="Kluge, Shauna" w:date="2021-02-26T11:15:00Z"/>
          <w:rFonts w:ascii="Times New Roman" w:hAnsi="Times New Roman" w:cs="Times New Roman"/>
          <w:color w:val="232323"/>
          <w:sz w:val="23"/>
          <w:szCs w:val="23"/>
        </w:rPr>
      </w:pPr>
      <w:ins w:id="426" w:author="Kluge, Shauna" w:date="2021-02-26T11:15:00Z">
        <w:r w:rsidRPr="0087161C">
          <w:rPr>
            <w:rFonts w:ascii="Times New Roman" w:hAnsi="Times New Roman" w:cs="Times New Roman"/>
            <w:b/>
            <w:bCs/>
            <w:color w:val="232323"/>
            <w:sz w:val="23"/>
            <w:szCs w:val="23"/>
          </w:rPr>
          <w:t xml:space="preserve">9. Shared Savings: </w:t>
        </w:r>
        <w:r w:rsidRPr="0087161C">
          <w:rPr>
            <w:rFonts w:ascii="Times New Roman" w:hAnsi="Times New Roman" w:cs="Times New Roman"/>
            <w:color w:val="232323"/>
            <w:sz w:val="23"/>
            <w:szCs w:val="23"/>
          </w:rPr>
          <w:t>A payment mechanism in which the Provider and</w:t>
        </w:r>
      </w:ins>
    </w:p>
    <w:p w14:paraId="2EC90EE5" w14:textId="77777777" w:rsidR="0087161C" w:rsidRPr="0087161C" w:rsidRDefault="0087161C" w:rsidP="0087161C">
      <w:pPr>
        <w:autoSpaceDE w:val="0"/>
        <w:autoSpaceDN w:val="0"/>
        <w:adjustRightInd w:val="0"/>
        <w:spacing w:after="0" w:line="240" w:lineRule="auto"/>
        <w:ind w:left="1440"/>
        <w:rPr>
          <w:ins w:id="427" w:author="Kluge, Shauna" w:date="2021-02-26T11:15:00Z"/>
          <w:rFonts w:ascii="Times New Roman" w:hAnsi="Times New Roman" w:cs="Times New Roman"/>
          <w:color w:val="232323"/>
          <w:sz w:val="23"/>
          <w:szCs w:val="23"/>
        </w:rPr>
      </w:pPr>
      <w:ins w:id="428" w:author="Kluge, Shauna" w:date="2021-02-26T11:15:00Z">
        <w:r w:rsidRPr="0087161C">
          <w:rPr>
            <w:rFonts w:ascii="Times New Roman" w:hAnsi="Times New Roman" w:cs="Times New Roman"/>
            <w:color w:val="232323"/>
            <w:sz w:val="23"/>
            <w:szCs w:val="23"/>
          </w:rPr>
          <w:t>payer share cost savings achieved against a target cost budget based upon</w:t>
        </w:r>
      </w:ins>
    </w:p>
    <w:p w14:paraId="724D435A" w14:textId="77777777" w:rsidR="0087161C" w:rsidRPr="0087161C" w:rsidRDefault="0087161C" w:rsidP="0087161C">
      <w:pPr>
        <w:autoSpaceDE w:val="0"/>
        <w:autoSpaceDN w:val="0"/>
        <w:adjustRightInd w:val="0"/>
        <w:spacing w:after="0" w:line="240" w:lineRule="auto"/>
        <w:ind w:left="1440"/>
        <w:rPr>
          <w:ins w:id="429" w:author="Kluge, Shauna" w:date="2021-02-26T11:15:00Z"/>
          <w:rFonts w:ascii="Times New Roman" w:hAnsi="Times New Roman" w:cs="Times New Roman"/>
          <w:color w:val="232323"/>
          <w:sz w:val="23"/>
          <w:szCs w:val="23"/>
        </w:rPr>
      </w:pPr>
      <w:ins w:id="430" w:author="Kluge, Shauna" w:date="2021-02-26T11:15:00Z">
        <w:r w:rsidRPr="0087161C">
          <w:rPr>
            <w:rFonts w:ascii="Times New Roman" w:hAnsi="Times New Roman" w:cs="Times New Roman"/>
            <w:color w:val="232323"/>
            <w:sz w:val="23"/>
            <w:szCs w:val="23"/>
          </w:rPr>
          <w:t>agreed upon terms and may include downside risk.</w:t>
        </w:r>
      </w:ins>
    </w:p>
    <w:p w14:paraId="191DBD92" w14:textId="77777777" w:rsidR="0087161C" w:rsidRPr="0087161C" w:rsidRDefault="0087161C" w:rsidP="0087161C">
      <w:pPr>
        <w:autoSpaceDE w:val="0"/>
        <w:autoSpaceDN w:val="0"/>
        <w:adjustRightInd w:val="0"/>
        <w:spacing w:after="0" w:line="240" w:lineRule="auto"/>
        <w:ind w:left="1440"/>
        <w:rPr>
          <w:ins w:id="431" w:author="Kluge, Shauna" w:date="2021-02-26T11:15:00Z"/>
          <w:rFonts w:ascii="Times New Roman" w:hAnsi="Times New Roman" w:cs="Times New Roman"/>
          <w:color w:val="232323"/>
          <w:sz w:val="23"/>
          <w:szCs w:val="23"/>
        </w:rPr>
      </w:pPr>
      <w:ins w:id="432" w:author="Kluge, Shauna" w:date="2021-02-26T11:15:00Z">
        <w:r w:rsidRPr="0087161C">
          <w:rPr>
            <w:rFonts w:ascii="Times New Roman" w:hAnsi="Times New Roman" w:cs="Times New Roman"/>
            <w:b/>
            <w:bCs/>
            <w:color w:val="232323"/>
            <w:sz w:val="23"/>
            <w:szCs w:val="23"/>
          </w:rPr>
          <w:t xml:space="preserve">10. Value-Based Program (VBP): </w:t>
        </w:r>
        <w:r w:rsidRPr="0087161C">
          <w:rPr>
            <w:rFonts w:ascii="Times New Roman" w:hAnsi="Times New Roman" w:cs="Times New Roman"/>
            <w:color w:val="232323"/>
            <w:sz w:val="23"/>
            <w:szCs w:val="23"/>
          </w:rPr>
          <w:t>An outcomes-based payment</w:t>
        </w:r>
      </w:ins>
    </w:p>
    <w:p w14:paraId="24FE56D8" w14:textId="77777777" w:rsidR="0087161C" w:rsidRPr="0087161C" w:rsidRDefault="0087161C" w:rsidP="0087161C">
      <w:pPr>
        <w:autoSpaceDE w:val="0"/>
        <w:autoSpaceDN w:val="0"/>
        <w:adjustRightInd w:val="0"/>
        <w:spacing w:after="0" w:line="240" w:lineRule="auto"/>
        <w:ind w:left="1440"/>
        <w:rPr>
          <w:ins w:id="433" w:author="Kluge, Shauna" w:date="2021-02-26T11:15:00Z"/>
          <w:rFonts w:ascii="Times New Roman" w:hAnsi="Times New Roman" w:cs="Times New Roman"/>
          <w:color w:val="232323"/>
          <w:sz w:val="23"/>
          <w:szCs w:val="23"/>
        </w:rPr>
      </w:pPr>
      <w:ins w:id="434" w:author="Kluge, Shauna" w:date="2021-02-26T11:15:00Z">
        <w:r w:rsidRPr="0087161C">
          <w:rPr>
            <w:rFonts w:ascii="Times New Roman" w:hAnsi="Times New Roman" w:cs="Times New Roman"/>
            <w:color w:val="232323"/>
            <w:sz w:val="23"/>
            <w:szCs w:val="23"/>
          </w:rPr>
          <w:t>arrangement and/or a coordinated care model facilitated with one or more</w:t>
        </w:r>
      </w:ins>
    </w:p>
    <w:p w14:paraId="4C5656EA" w14:textId="77777777" w:rsidR="0087161C" w:rsidRPr="0087161C" w:rsidRDefault="0087161C" w:rsidP="0087161C">
      <w:pPr>
        <w:autoSpaceDE w:val="0"/>
        <w:autoSpaceDN w:val="0"/>
        <w:adjustRightInd w:val="0"/>
        <w:spacing w:after="0" w:line="240" w:lineRule="auto"/>
        <w:ind w:left="1440"/>
        <w:rPr>
          <w:ins w:id="435" w:author="Kluge, Shauna" w:date="2021-02-26T11:15:00Z"/>
          <w:rFonts w:ascii="Times New Roman" w:hAnsi="Times New Roman" w:cs="Times New Roman"/>
          <w:color w:val="232323"/>
          <w:sz w:val="23"/>
          <w:szCs w:val="23"/>
        </w:rPr>
      </w:pPr>
      <w:ins w:id="436" w:author="Kluge, Shauna" w:date="2021-02-26T11:15:00Z">
        <w:r w:rsidRPr="0087161C">
          <w:rPr>
            <w:rFonts w:ascii="Times New Roman" w:hAnsi="Times New Roman" w:cs="Times New Roman"/>
            <w:color w:val="232323"/>
            <w:sz w:val="23"/>
            <w:szCs w:val="23"/>
          </w:rPr>
          <w:t>local Providers that is evaluated against cost and quality metrics/factors and is</w:t>
        </w:r>
      </w:ins>
    </w:p>
    <w:p w14:paraId="3443E0CD" w14:textId="59BD1EA6" w:rsidR="0087161C" w:rsidRDefault="0087161C" w:rsidP="0028424D">
      <w:pPr>
        <w:autoSpaceDE w:val="0"/>
        <w:autoSpaceDN w:val="0"/>
        <w:adjustRightInd w:val="0"/>
        <w:spacing w:after="0" w:line="240" w:lineRule="auto"/>
        <w:ind w:left="1440"/>
        <w:rPr>
          <w:ins w:id="437" w:author="Kluge, Shauna" w:date="2021-02-26T11:15:00Z"/>
          <w:rFonts w:ascii="Times New Roman" w:hAnsi="Times New Roman" w:cs="Times New Roman"/>
          <w:color w:val="232323"/>
          <w:sz w:val="23"/>
          <w:szCs w:val="23"/>
        </w:rPr>
      </w:pPr>
      <w:ins w:id="438" w:author="Kluge, Shauna" w:date="2021-02-26T11:15:00Z">
        <w:r w:rsidRPr="0087161C">
          <w:rPr>
            <w:rFonts w:ascii="Times New Roman" w:hAnsi="Times New Roman" w:cs="Times New Roman"/>
            <w:color w:val="232323"/>
            <w:sz w:val="23"/>
            <w:szCs w:val="23"/>
          </w:rPr>
          <w:t>reflected in Provider payment.</w:t>
        </w:r>
      </w:ins>
    </w:p>
    <w:p w14:paraId="474DA6E3" w14:textId="290A49C3" w:rsidR="0087161C" w:rsidRDefault="0087161C" w:rsidP="0028424D">
      <w:pPr>
        <w:autoSpaceDE w:val="0"/>
        <w:autoSpaceDN w:val="0"/>
        <w:adjustRightInd w:val="0"/>
        <w:spacing w:after="0" w:line="240" w:lineRule="auto"/>
        <w:ind w:left="1440"/>
        <w:rPr>
          <w:ins w:id="439" w:author="Kluge, Shauna" w:date="2021-02-26T11:15:00Z"/>
          <w:rFonts w:ascii="Times New Roman" w:hAnsi="Times New Roman" w:cs="Times New Roman"/>
          <w:color w:val="232323"/>
          <w:sz w:val="23"/>
          <w:szCs w:val="23"/>
        </w:rPr>
      </w:pPr>
    </w:p>
    <w:p w14:paraId="1C93B178" w14:textId="77777777" w:rsidR="0087161C" w:rsidRPr="0087161C" w:rsidRDefault="0087161C" w:rsidP="0028424D">
      <w:pPr>
        <w:autoSpaceDE w:val="0"/>
        <w:autoSpaceDN w:val="0"/>
        <w:adjustRightInd w:val="0"/>
        <w:spacing w:after="0" w:line="240" w:lineRule="auto"/>
        <w:ind w:left="720"/>
        <w:jc w:val="both"/>
        <w:rPr>
          <w:ins w:id="440" w:author="Kluge, Shauna" w:date="2021-02-26T11:15:00Z"/>
          <w:rFonts w:ascii="Times New Roman" w:hAnsi="Times New Roman" w:cs="Times New Roman"/>
          <w:b/>
          <w:bCs/>
          <w:color w:val="232323"/>
          <w:sz w:val="23"/>
          <w:szCs w:val="23"/>
        </w:rPr>
      </w:pPr>
      <w:ins w:id="441" w:author="Kluge, Shauna" w:date="2021-02-26T11:15:00Z">
        <w:r w:rsidRPr="0087161C">
          <w:rPr>
            <w:rFonts w:ascii="Times New Roman" w:hAnsi="Times New Roman" w:cs="Times New Roman"/>
            <w:b/>
            <w:bCs/>
            <w:color w:val="232323"/>
            <w:sz w:val="23"/>
            <w:szCs w:val="23"/>
          </w:rPr>
          <w:t>B. BlueCard® Program</w:t>
        </w:r>
      </w:ins>
    </w:p>
    <w:p w14:paraId="690BFD91" w14:textId="77777777" w:rsidR="0087161C" w:rsidRPr="0087161C" w:rsidRDefault="0087161C" w:rsidP="0087161C">
      <w:pPr>
        <w:autoSpaceDE w:val="0"/>
        <w:autoSpaceDN w:val="0"/>
        <w:adjustRightInd w:val="0"/>
        <w:spacing w:after="0" w:line="240" w:lineRule="auto"/>
        <w:ind w:left="1440"/>
        <w:rPr>
          <w:ins w:id="442" w:author="Kluge, Shauna" w:date="2021-02-26T11:15:00Z"/>
          <w:rFonts w:ascii="Times New Roman" w:hAnsi="Times New Roman" w:cs="Times New Roman"/>
          <w:color w:val="232323"/>
          <w:sz w:val="23"/>
          <w:szCs w:val="23"/>
        </w:rPr>
      </w:pPr>
      <w:ins w:id="443" w:author="Kluge, Shauna" w:date="2021-02-26T11:15:00Z">
        <w:r w:rsidRPr="0087161C">
          <w:rPr>
            <w:rFonts w:ascii="Times New Roman" w:hAnsi="Times New Roman" w:cs="Times New Roman"/>
            <w:color w:val="232323"/>
            <w:sz w:val="23"/>
            <w:szCs w:val="23"/>
          </w:rPr>
          <w:t>Value-Based Programs Overview</w:t>
        </w:r>
      </w:ins>
    </w:p>
    <w:p w14:paraId="0C0B8DA1" w14:textId="77777777" w:rsidR="0087161C" w:rsidRPr="0087161C" w:rsidRDefault="0087161C" w:rsidP="0087161C">
      <w:pPr>
        <w:autoSpaceDE w:val="0"/>
        <w:autoSpaceDN w:val="0"/>
        <w:adjustRightInd w:val="0"/>
        <w:spacing w:after="0" w:line="240" w:lineRule="auto"/>
        <w:ind w:left="1440"/>
        <w:rPr>
          <w:ins w:id="444" w:author="Kluge, Shauna" w:date="2021-02-26T11:15:00Z"/>
          <w:rFonts w:ascii="Times New Roman" w:hAnsi="Times New Roman" w:cs="Times New Roman"/>
          <w:color w:val="232323"/>
          <w:sz w:val="23"/>
          <w:szCs w:val="23"/>
        </w:rPr>
      </w:pPr>
      <w:ins w:id="445" w:author="Kluge, Shauna" w:date="2021-02-26T11:15:00Z">
        <w:r w:rsidRPr="0087161C">
          <w:rPr>
            <w:rFonts w:ascii="Times New Roman" w:hAnsi="Times New Roman" w:cs="Times New Roman"/>
            <w:color w:val="232323"/>
            <w:sz w:val="23"/>
            <w:szCs w:val="23"/>
          </w:rPr>
          <w:t>In some cases, Members may access Covered Services from certain Host Blue</w:t>
        </w:r>
      </w:ins>
    </w:p>
    <w:p w14:paraId="324506D2" w14:textId="77777777" w:rsidR="0087161C" w:rsidRPr="0087161C" w:rsidRDefault="0087161C" w:rsidP="0087161C">
      <w:pPr>
        <w:autoSpaceDE w:val="0"/>
        <w:autoSpaceDN w:val="0"/>
        <w:adjustRightInd w:val="0"/>
        <w:spacing w:after="0" w:line="240" w:lineRule="auto"/>
        <w:ind w:left="1440"/>
        <w:rPr>
          <w:ins w:id="446" w:author="Kluge, Shauna" w:date="2021-02-26T11:15:00Z"/>
          <w:rFonts w:ascii="Times New Roman" w:hAnsi="Times New Roman" w:cs="Times New Roman"/>
          <w:color w:val="232323"/>
          <w:sz w:val="23"/>
          <w:szCs w:val="23"/>
        </w:rPr>
      </w:pPr>
      <w:ins w:id="447" w:author="Kluge, Shauna" w:date="2021-02-26T11:15:00Z">
        <w:r w:rsidRPr="0087161C">
          <w:rPr>
            <w:rFonts w:ascii="Times New Roman" w:hAnsi="Times New Roman" w:cs="Times New Roman"/>
            <w:color w:val="232323"/>
            <w:sz w:val="23"/>
            <w:szCs w:val="23"/>
          </w:rPr>
          <w:t>participating Network Providers that have entered into specific, Value-Based</w:t>
        </w:r>
      </w:ins>
    </w:p>
    <w:p w14:paraId="1D237C02" w14:textId="77777777" w:rsidR="0087161C" w:rsidRPr="0087161C" w:rsidRDefault="0087161C" w:rsidP="0087161C">
      <w:pPr>
        <w:autoSpaceDE w:val="0"/>
        <w:autoSpaceDN w:val="0"/>
        <w:adjustRightInd w:val="0"/>
        <w:spacing w:after="0" w:line="240" w:lineRule="auto"/>
        <w:ind w:left="1440"/>
        <w:rPr>
          <w:ins w:id="448" w:author="Kluge, Shauna" w:date="2021-02-26T11:15:00Z"/>
          <w:rFonts w:ascii="Times New Roman" w:hAnsi="Times New Roman" w:cs="Times New Roman"/>
          <w:color w:val="232323"/>
          <w:sz w:val="23"/>
          <w:szCs w:val="23"/>
        </w:rPr>
      </w:pPr>
      <w:ins w:id="449" w:author="Kluge, Shauna" w:date="2021-02-26T11:15:00Z">
        <w:r w:rsidRPr="0087161C">
          <w:rPr>
            <w:rFonts w:ascii="Times New Roman" w:hAnsi="Times New Roman" w:cs="Times New Roman"/>
            <w:color w:val="232323"/>
            <w:sz w:val="23"/>
            <w:szCs w:val="23"/>
          </w:rPr>
          <w:t>Programs with a Host Blue. These Value-Based Programs consist of</w:t>
        </w:r>
      </w:ins>
    </w:p>
    <w:p w14:paraId="75592AC5" w14:textId="77777777" w:rsidR="0087161C" w:rsidRPr="0087161C" w:rsidRDefault="0087161C" w:rsidP="0087161C">
      <w:pPr>
        <w:autoSpaceDE w:val="0"/>
        <w:autoSpaceDN w:val="0"/>
        <w:adjustRightInd w:val="0"/>
        <w:spacing w:after="0" w:line="240" w:lineRule="auto"/>
        <w:ind w:left="1440"/>
        <w:rPr>
          <w:ins w:id="450" w:author="Kluge, Shauna" w:date="2021-02-26T11:15:00Z"/>
          <w:rFonts w:ascii="Times New Roman" w:hAnsi="Times New Roman" w:cs="Times New Roman"/>
          <w:color w:val="232323"/>
          <w:sz w:val="23"/>
          <w:szCs w:val="23"/>
        </w:rPr>
      </w:pPr>
      <w:ins w:id="451" w:author="Kluge, Shauna" w:date="2021-02-26T11:15:00Z">
        <w:r w:rsidRPr="0087161C">
          <w:rPr>
            <w:rFonts w:ascii="Times New Roman" w:hAnsi="Times New Roman" w:cs="Times New Roman"/>
            <w:color w:val="232323"/>
            <w:sz w:val="23"/>
            <w:szCs w:val="23"/>
          </w:rPr>
          <w:t>Accountable Care Organizations, Global Payment/Total Cost of Care</w:t>
        </w:r>
      </w:ins>
    </w:p>
    <w:p w14:paraId="78CAC3CB" w14:textId="77777777" w:rsidR="0087161C" w:rsidRPr="0087161C" w:rsidRDefault="0087161C" w:rsidP="0087161C">
      <w:pPr>
        <w:autoSpaceDE w:val="0"/>
        <w:autoSpaceDN w:val="0"/>
        <w:adjustRightInd w:val="0"/>
        <w:spacing w:after="0" w:line="240" w:lineRule="auto"/>
        <w:ind w:left="1440"/>
        <w:rPr>
          <w:ins w:id="452" w:author="Kluge, Shauna" w:date="2021-02-26T11:15:00Z"/>
          <w:rFonts w:ascii="Times New Roman" w:hAnsi="Times New Roman" w:cs="Times New Roman"/>
          <w:color w:val="232323"/>
          <w:sz w:val="23"/>
          <w:szCs w:val="23"/>
        </w:rPr>
      </w:pPr>
      <w:ins w:id="453" w:author="Kluge, Shauna" w:date="2021-02-26T11:15:00Z">
        <w:r w:rsidRPr="0087161C">
          <w:rPr>
            <w:rFonts w:ascii="Times New Roman" w:hAnsi="Times New Roman" w:cs="Times New Roman"/>
            <w:color w:val="232323"/>
            <w:sz w:val="23"/>
            <w:szCs w:val="23"/>
          </w:rPr>
          <w:t>arrangements, Patient Centered Medical Homes and Shared Savings</w:t>
        </w:r>
      </w:ins>
    </w:p>
    <w:p w14:paraId="0ABC8686" w14:textId="1CC55C99" w:rsidR="0087161C" w:rsidRDefault="0087161C" w:rsidP="0028424D">
      <w:pPr>
        <w:autoSpaceDE w:val="0"/>
        <w:autoSpaceDN w:val="0"/>
        <w:adjustRightInd w:val="0"/>
        <w:spacing w:after="0" w:line="240" w:lineRule="auto"/>
        <w:ind w:left="1440"/>
        <w:rPr>
          <w:ins w:id="454" w:author="Kluge, Shauna" w:date="2021-02-26T11:15:00Z"/>
          <w:rFonts w:ascii="Times New Roman" w:hAnsi="Times New Roman" w:cs="Times New Roman"/>
          <w:color w:val="232323"/>
          <w:sz w:val="23"/>
          <w:szCs w:val="23"/>
        </w:rPr>
      </w:pPr>
      <w:ins w:id="455" w:author="Kluge, Shauna" w:date="2021-02-26T11:15:00Z">
        <w:r w:rsidRPr="0087161C">
          <w:rPr>
            <w:rFonts w:ascii="Times New Roman" w:hAnsi="Times New Roman" w:cs="Times New Roman"/>
            <w:color w:val="232323"/>
            <w:sz w:val="23"/>
            <w:szCs w:val="23"/>
          </w:rPr>
          <w:t>arrangements.</w:t>
        </w:r>
      </w:ins>
    </w:p>
    <w:p w14:paraId="5A7E1FCA" w14:textId="5BCD2553" w:rsidR="0087161C" w:rsidRDefault="0087161C" w:rsidP="0028424D">
      <w:pPr>
        <w:autoSpaceDE w:val="0"/>
        <w:autoSpaceDN w:val="0"/>
        <w:adjustRightInd w:val="0"/>
        <w:spacing w:after="0" w:line="240" w:lineRule="auto"/>
        <w:ind w:left="1440"/>
        <w:rPr>
          <w:ins w:id="456" w:author="Kluge, Shauna" w:date="2021-02-26T11:16:00Z"/>
          <w:rFonts w:ascii="Times New Roman" w:hAnsi="Times New Roman" w:cs="Times New Roman"/>
          <w:color w:val="232323"/>
          <w:sz w:val="23"/>
          <w:szCs w:val="23"/>
        </w:rPr>
      </w:pPr>
    </w:p>
    <w:p w14:paraId="4E715D1B" w14:textId="77777777" w:rsidR="0087161C" w:rsidRPr="0087161C" w:rsidRDefault="0087161C" w:rsidP="0087161C">
      <w:pPr>
        <w:autoSpaceDE w:val="0"/>
        <w:autoSpaceDN w:val="0"/>
        <w:adjustRightInd w:val="0"/>
        <w:spacing w:after="0" w:line="240" w:lineRule="auto"/>
        <w:ind w:left="1440"/>
        <w:rPr>
          <w:ins w:id="457" w:author="Kluge, Shauna" w:date="2021-02-26T11:16:00Z"/>
          <w:rFonts w:ascii="Times New Roman" w:hAnsi="Times New Roman" w:cs="Times New Roman"/>
          <w:color w:val="232323"/>
          <w:sz w:val="23"/>
          <w:szCs w:val="23"/>
        </w:rPr>
      </w:pPr>
      <w:ins w:id="458" w:author="Kluge, Shauna" w:date="2021-02-26T11:16:00Z">
        <w:r w:rsidRPr="0087161C">
          <w:rPr>
            <w:rFonts w:ascii="Times New Roman" w:hAnsi="Times New Roman" w:cs="Times New Roman"/>
            <w:color w:val="232323"/>
            <w:sz w:val="23"/>
            <w:szCs w:val="23"/>
          </w:rPr>
          <w:t>Value-Based Programs Administration</w:t>
        </w:r>
      </w:ins>
    </w:p>
    <w:p w14:paraId="6E0DC187" w14:textId="77777777" w:rsidR="0087161C" w:rsidRPr="0087161C" w:rsidRDefault="0087161C" w:rsidP="0087161C">
      <w:pPr>
        <w:autoSpaceDE w:val="0"/>
        <w:autoSpaceDN w:val="0"/>
        <w:adjustRightInd w:val="0"/>
        <w:spacing w:after="0" w:line="240" w:lineRule="auto"/>
        <w:ind w:left="1440"/>
        <w:rPr>
          <w:ins w:id="459" w:author="Kluge, Shauna" w:date="2021-02-26T11:16:00Z"/>
          <w:rFonts w:ascii="Times New Roman" w:hAnsi="Times New Roman" w:cs="Times New Roman"/>
          <w:color w:val="232323"/>
          <w:sz w:val="23"/>
          <w:szCs w:val="23"/>
        </w:rPr>
      </w:pPr>
      <w:ins w:id="460" w:author="Kluge, Shauna" w:date="2021-02-26T11:16:00Z">
        <w:r w:rsidRPr="0087161C">
          <w:rPr>
            <w:rFonts w:ascii="Times New Roman" w:hAnsi="Times New Roman" w:cs="Times New Roman"/>
            <w:color w:val="232323"/>
            <w:sz w:val="23"/>
            <w:szCs w:val="23"/>
          </w:rPr>
          <w:t>Under Value-Based Programs, a Host Blue may pay Providers for reaching</w:t>
        </w:r>
      </w:ins>
    </w:p>
    <w:p w14:paraId="20C64763" w14:textId="77777777" w:rsidR="0087161C" w:rsidRPr="0087161C" w:rsidRDefault="0087161C" w:rsidP="0087161C">
      <w:pPr>
        <w:autoSpaceDE w:val="0"/>
        <w:autoSpaceDN w:val="0"/>
        <w:adjustRightInd w:val="0"/>
        <w:spacing w:after="0" w:line="240" w:lineRule="auto"/>
        <w:ind w:left="1440"/>
        <w:rPr>
          <w:ins w:id="461" w:author="Kluge, Shauna" w:date="2021-02-26T11:16:00Z"/>
          <w:rFonts w:ascii="Times New Roman" w:hAnsi="Times New Roman" w:cs="Times New Roman"/>
          <w:color w:val="232323"/>
          <w:sz w:val="23"/>
          <w:szCs w:val="23"/>
        </w:rPr>
      </w:pPr>
      <w:ins w:id="462" w:author="Kluge, Shauna" w:date="2021-02-26T11:16:00Z">
        <w:r w:rsidRPr="0087161C">
          <w:rPr>
            <w:rFonts w:ascii="Times New Roman" w:hAnsi="Times New Roman" w:cs="Times New Roman"/>
            <w:color w:val="232323"/>
            <w:sz w:val="23"/>
            <w:szCs w:val="23"/>
          </w:rPr>
          <w:t>agreed-upon cost/quality goals in the following ways: retrospective</w:t>
        </w:r>
      </w:ins>
    </w:p>
    <w:p w14:paraId="71AD77CE" w14:textId="77777777" w:rsidR="0087161C" w:rsidRPr="0087161C" w:rsidRDefault="0087161C" w:rsidP="0087161C">
      <w:pPr>
        <w:autoSpaceDE w:val="0"/>
        <w:autoSpaceDN w:val="0"/>
        <w:adjustRightInd w:val="0"/>
        <w:spacing w:after="0" w:line="240" w:lineRule="auto"/>
        <w:ind w:left="1440"/>
        <w:rPr>
          <w:ins w:id="463" w:author="Kluge, Shauna" w:date="2021-02-26T11:16:00Z"/>
          <w:rFonts w:ascii="Times New Roman" w:hAnsi="Times New Roman" w:cs="Times New Roman"/>
          <w:color w:val="232323"/>
          <w:sz w:val="23"/>
          <w:szCs w:val="23"/>
        </w:rPr>
      </w:pPr>
      <w:ins w:id="464" w:author="Kluge, Shauna" w:date="2021-02-26T11:16:00Z">
        <w:r w:rsidRPr="0087161C">
          <w:rPr>
            <w:rFonts w:ascii="Times New Roman" w:hAnsi="Times New Roman" w:cs="Times New Roman"/>
            <w:color w:val="232323"/>
            <w:sz w:val="23"/>
            <w:szCs w:val="23"/>
          </w:rPr>
          <w:t>settlements, Provider Incentives, a share of target savings, Care Coordinator</w:t>
        </w:r>
      </w:ins>
    </w:p>
    <w:p w14:paraId="26DA07AF" w14:textId="77777777" w:rsidR="0087161C" w:rsidRPr="0087161C" w:rsidRDefault="0087161C" w:rsidP="0087161C">
      <w:pPr>
        <w:autoSpaceDE w:val="0"/>
        <w:autoSpaceDN w:val="0"/>
        <w:adjustRightInd w:val="0"/>
        <w:spacing w:after="0" w:line="240" w:lineRule="auto"/>
        <w:ind w:left="1440"/>
        <w:rPr>
          <w:ins w:id="465" w:author="Kluge, Shauna" w:date="2021-02-26T11:16:00Z"/>
          <w:rFonts w:ascii="Times New Roman" w:hAnsi="Times New Roman" w:cs="Times New Roman"/>
          <w:color w:val="232323"/>
          <w:sz w:val="23"/>
          <w:szCs w:val="23"/>
        </w:rPr>
      </w:pPr>
      <w:ins w:id="466" w:author="Kluge, Shauna" w:date="2021-02-26T11:16:00Z">
        <w:r w:rsidRPr="0087161C">
          <w:rPr>
            <w:rFonts w:ascii="Times New Roman" w:hAnsi="Times New Roman" w:cs="Times New Roman"/>
            <w:color w:val="232323"/>
            <w:sz w:val="23"/>
            <w:szCs w:val="23"/>
          </w:rPr>
          <w:t>Fees and/or other allowed amounts. The Host Blue may pass these Provider</w:t>
        </w:r>
      </w:ins>
    </w:p>
    <w:p w14:paraId="15658324" w14:textId="77777777" w:rsidR="0087161C" w:rsidRPr="0087161C" w:rsidRDefault="0087161C" w:rsidP="0087161C">
      <w:pPr>
        <w:autoSpaceDE w:val="0"/>
        <w:autoSpaceDN w:val="0"/>
        <w:adjustRightInd w:val="0"/>
        <w:spacing w:after="0" w:line="240" w:lineRule="auto"/>
        <w:ind w:left="1440"/>
        <w:rPr>
          <w:ins w:id="467" w:author="Kluge, Shauna" w:date="2021-02-26T11:16:00Z"/>
          <w:rFonts w:ascii="Times New Roman" w:hAnsi="Times New Roman" w:cs="Times New Roman"/>
          <w:color w:val="232323"/>
          <w:sz w:val="23"/>
          <w:szCs w:val="23"/>
        </w:rPr>
      </w:pPr>
      <w:ins w:id="468" w:author="Kluge, Shauna" w:date="2021-02-26T11:16:00Z">
        <w:r w:rsidRPr="0087161C">
          <w:rPr>
            <w:rFonts w:ascii="Times New Roman" w:hAnsi="Times New Roman" w:cs="Times New Roman"/>
            <w:color w:val="232323"/>
            <w:sz w:val="23"/>
            <w:szCs w:val="23"/>
          </w:rPr>
          <w:t>payments to Contractor, which Contractor will pass on to Employer in the</w:t>
        </w:r>
      </w:ins>
    </w:p>
    <w:p w14:paraId="7264C940" w14:textId="77777777" w:rsidR="0087161C" w:rsidRPr="0087161C" w:rsidRDefault="0087161C" w:rsidP="0087161C">
      <w:pPr>
        <w:autoSpaceDE w:val="0"/>
        <w:autoSpaceDN w:val="0"/>
        <w:adjustRightInd w:val="0"/>
        <w:spacing w:after="0" w:line="240" w:lineRule="auto"/>
        <w:ind w:left="1440"/>
        <w:rPr>
          <w:ins w:id="469" w:author="Kluge, Shauna" w:date="2021-02-26T11:16:00Z"/>
          <w:rFonts w:ascii="Times New Roman" w:hAnsi="Times New Roman" w:cs="Times New Roman"/>
          <w:color w:val="232323"/>
          <w:sz w:val="23"/>
          <w:szCs w:val="23"/>
        </w:rPr>
      </w:pPr>
      <w:ins w:id="470" w:author="Kluge, Shauna" w:date="2021-02-26T11:16:00Z">
        <w:r w:rsidRPr="0087161C">
          <w:rPr>
            <w:rFonts w:ascii="Times New Roman" w:hAnsi="Times New Roman" w:cs="Times New Roman"/>
            <w:color w:val="232323"/>
            <w:sz w:val="23"/>
            <w:szCs w:val="23"/>
          </w:rPr>
          <w:t>fonn of either an amount included in the price of the Claim or an amount</w:t>
        </w:r>
      </w:ins>
    </w:p>
    <w:p w14:paraId="681DBF69" w14:textId="33FEF1C5" w:rsidR="0087161C" w:rsidRDefault="0087161C" w:rsidP="0028424D">
      <w:pPr>
        <w:autoSpaceDE w:val="0"/>
        <w:autoSpaceDN w:val="0"/>
        <w:adjustRightInd w:val="0"/>
        <w:spacing w:after="0" w:line="240" w:lineRule="auto"/>
        <w:ind w:left="1440"/>
        <w:rPr>
          <w:ins w:id="471" w:author="Kluge, Shauna" w:date="2021-02-26T11:16:00Z"/>
          <w:rFonts w:ascii="Times New Roman" w:hAnsi="Times New Roman" w:cs="Times New Roman"/>
          <w:color w:val="232323"/>
          <w:sz w:val="23"/>
          <w:szCs w:val="23"/>
        </w:rPr>
      </w:pPr>
      <w:ins w:id="472" w:author="Kluge, Shauna" w:date="2021-02-26T11:16:00Z">
        <w:r w:rsidRPr="0087161C">
          <w:rPr>
            <w:rFonts w:ascii="Times New Roman" w:hAnsi="Times New Roman" w:cs="Times New Roman"/>
            <w:color w:val="232323"/>
            <w:sz w:val="23"/>
            <w:szCs w:val="23"/>
          </w:rPr>
          <w:t>charged separately in addition to the Claim.</w:t>
        </w:r>
        <w:r>
          <w:rPr>
            <w:rFonts w:ascii="Times New Roman" w:hAnsi="Times New Roman" w:cs="Times New Roman"/>
            <w:color w:val="232323"/>
            <w:sz w:val="23"/>
            <w:szCs w:val="23"/>
          </w:rPr>
          <w:t xml:space="preserve"> </w:t>
        </w:r>
        <w:r w:rsidRPr="0087161C">
          <w:rPr>
            <w:rFonts w:ascii="Times New Roman" w:hAnsi="Times New Roman" w:cs="Times New Roman"/>
            <w:color w:val="232323"/>
            <w:sz w:val="23"/>
            <w:szCs w:val="23"/>
          </w:rPr>
          <w:t>When such amounts are included in the price of the Claim, the Claim may be</w:t>
        </w:r>
        <w:r>
          <w:rPr>
            <w:rFonts w:ascii="Times New Roman" w:hAnsi="Times New Roman" w:cs="Times New Roman"/>
            <w:color w:val="232323"/>
            <w:sz w:val="23"/>
            <w:szCs w:val="23"/>
          </w:rPr>
          <w:t xml:space="preserve"> </w:t>
        </w:r>
        <w:r w:rsidRPr="0087161C">
          <w:rPr>
            <w:rFonts w:ascii="Times New Roman" w:hAnsi="Times New Roman" w:cs="Times New Roman"/>
            <w:color w:val="232323"/>
            <w:sz w:val="23"/>
            <w:szCs w:val="23"/>
          </w:rPr>
          <w:t>billed using one of the following pricing methods:</w:t>
        </w:r>
      </w:ins>
    </w:p>
    <w:p w14:paraId="18EF381E" w14:textId="77777777" w:rsidR="0087161C" w:rsidRPr="0087161C" w:rsidRDefault="0087161C" w:rsidP="0087161C">
      <w:pPr>
        <w:autoSpaceDE w:val="0"/>
        <w:autoSpaceDN w:val="0"/>
        <w:adjustRightInd w:val="0"/>
        <w:spacing w:after="0" w:line="240" w:lineRule="auto"/>
        <w:ind w:left="1440"/>
        <w:rPr>
          <w:ins w:id="473" w:author="Kluge, Shauna" w:date="2021-02-26T11:16:00Z"/>
          <w:rFonts w:ascii="Times New Roman" w:hAnsi="Times New Roman" w:cs="Times New Roman"/>
          <w:color w:val="232323"/>
          <w:sz w:val="23"/>
          <w:szCs w:val="23"/>
        </w:rPr>
      </w:pPr>
      <w:ins w:id="474" w:author="Kluge, Shauna" w:date="2021-02-26T11:16:00Z">
        <w:r w:rsidRPr="0087161C">
          <w:rPr>
            <w:rFonts w:ascii="Times New Roman" w:hAnsi="Times New Roman" w:cs="Times New Roman"/>
            <w:color w:val="232323"/>
            <w:sz w:val="23"/>
            <w:szCs w:val="23"/>
          </w:rPr>
          <w:t>• Actual Pricing</w:t>
        </w:r>
      </w:ins>
    </w:p>
    <w:p w14:paraId="2C488462" w14:textId="77777777" w:rsidR="0087161C" w:rsidRPr="0087161C" w:rsidRDefault="0087161C" w:rsidP="0087161C">
      <w:pPr>
        <w:autoSpaceDE w:val="0"/>
        <w:autoSpaceDN w:val="0"/>
        <w:adjustRightInd w:val="0"/>
        <w:spacing w:after="0" w:line="240" w:lineRule="auto"/>
        <w:ind w:left="1440"/>
        <w:rPr>
          <w:ins w:id="475" w:author="Kluge, Shauna" w:date="2021-02-26T11:16:00Z"/>
          <w:rFonts w:ascii="Times New Roman" w:hAnsi="Times New Roman" w:cs="Times New Roman"/>
          <w:color w:val="232323"/>
          <w:sz w:val="23"/>
          <w:szCs w:val="23"/>
        </w:rPr>
      </w:pPr>
      <w:ins w:id="476" w:author="Kluge, Shauna" w:date="2021-02-26T11:16:00Z">
        <w:r w:rsidRPr="0087161C">
          <w:rPr>
            <w:rFonts w:ascii="Times New Roman" w:hAnsi="Times New Roman" w:cs="Times New Roman"/>
            <w:color w:val="232323"/>
            <w:sz w:val="23"/>
            <w:szCs w:val="23"/>
          </w:rPr>
          <w:t>o Claim Based (Actual Pricing): The charge to accounts for ValueBased</w:t>
        </w:r>
      </w:ins>
    </w:p>
    <w:p w14:paraId="5090FAFF" w14:textId="0E96BBE9" w:rsidR="0087161C" w:rsidRPr="0087161C" w:rsidRDefault="0087161C" w:rsidP="0087161C">
      <w:pPr>
        <w:autoSpaceDE w:val="0"/>
        <w:autoSpaceDN w:val="0"/>
        <w:adjustRightInd w:val="0"/>
        <w:spacing w:after="0" w:line="240" w:lineRule="auto"/>
        <w:ind w:left="1440"/>
        <w:rPr>
          <w:ins w:id="477" w:author="Kluge, Shauna" w:date="2021-02-26T11:16:00Z"/>
          <w:rFonts w:ascii="Times New Roman" w:hAnsi="Times New Roman" w:cs="Times New Roman"/>
          <w:color w:val="232323"/>
          <w:sz w:val="23"/>
          <w:szCs w:val="23"/>
        </w:rPr>
      </w:pPr>
      <w:ins w:id="478" w:author="Kluge, Shauna" w:date="2021-02-26T11:16:00Z">
        <w:r w:rsidRPr="0087161C">
          <w:rPr>
            <w:rFonts w:ascii="Times New Roman" w:hAnsi="Times New Roman" w:cs="Times New Roman"/>
            <w:color w:val="232323"/>
            <w:sz w:val="23"/>
            <w:szCs w:val="23"/>
          </w:rPr>
          <w:t>Programs incentives/Shared Savings settlements is part of</w:t>
        </w:r>
      </w:ins>
      <w:ins w:id="479" w:author="Kluge, Shauna" w:date="2021-02-26T11:18:00Z">
        <w:r w:rsidR="00076BE4">
          <w:rPr>
            <w:rFonts w:ascii="Times New Roman" w:hAnsi="Times New Roman" w:cs="Times New Roman"/>
            <w:color w:val="232323"/>
            <w:sz w:val="23"/>
            <w:szCs w:val="23"/>
          </w:rPr>
          <w:t xml:space="preserve"> </w:t>
        </w:r>
      </w:ins>
      <w:ins w:id="480" w:author="Kluge, Shauna" w:date="2021-02-26T11:16:00Z">
        <w:r w:rsidRPr="0087161C">
          <w:rPr>
            <w:rFonts w:ascii="Times New Roman" w:hAnsi="Times New Roman" w:cs="Times New Roman"/>
            <w:color w:val="232323"/>
            <w:sz w:val="23"/>
            <w:szCs w:val="23"/>
          </w:rPr>
          <w:t>the Claim. These charges are passed via an enhanced fee schedule.</w:t>
        </w:r>
      </w:ins>
    </w:p>
    <w:p w14:paraId="64F9DF54" w14:textId="77777777" w:rsidR="0087161C" w:rsidRPr="0087161C" w:rsidRDefault="0087161C" w:rsidP="0087161C">
      <w:pPr>
        <w:autoSpaceDE w:val="0"/>
        <w:autoSpaceDN w:val="0"/>
        <w:adjustRightInd w:val="0"/>
        <w:spacing w:after="0" w:line="240" w:lineRule="auto"/>
        <w:ind w:left="1440"/>
        <w:rPr>
          <w:ins w:id="481" w:author="Kluge, Shauna" w:date="2021-02-26T11:16:00Z"/>
          <w:rFonts w:ascii="Times New Roman" w:hAnsi="Times New Roman" w:cs="Times New Roman"/>
          <w:color w:val="232323"/>
          <w:sz w:val="23"/>
          <w:szCs w:val="23"/>
        </w:rPr>
      </w:pPr>
      <w:ins w:id="482" w:author="Kluge, Shauna" w:date="2021-02-26T11:16:00Z">
        <w:r w:rsidRPr="0087161C">
          <w:rPr>
            <w:rFonts w:ascii="Times New Roman" w:hAnsi="Times New Roman" w:cs="Times New Roman"/>
            <w:color w:val="232323"/>
            <w:sz w:val="23"/>
            <w:szCs w:val="23"/>
          </w:rPr>
          <w:t>• Estimated/ Average Pricing</w:t>
        </w:r>
      </w:ins>
    </w:p>
    <w:p w14:paraId="0051F4CE" w14:textId="48769184" w:rsidR="0087161C" w:rsidRPr="0087161C" w:rsidRDefault="0087161C" w:rsidP="0087161C">
      <w:pPr>
        <w:autoSpaceDE w:val="0"/>
        <w:autoSpaceDN w:val="0"/>
        <w:adjustRightInd w:val="0"/>
        <w:spacing w:after="0" w:line="240" w:lineRule="auto"/>
        <w:ind w:left="1440"/>
        <w:rPr>
          <w:ins w:id="483" w:author="Kluge, Shauna" w:date="2021-02-26T11:16:00Z"/>
          <w:rFonts w:ascii="Times New Roman" w:hAnsi="Times New Roman" w:cs="Times New Roman"/>
          <w:color w:val="232323"/>
          <w:sz w:val="23"/>
          <w:szCs w:val="23"/>
        </w:rPr>
      </w:pPr>
      <w:ins w:id="484" w:author="Kluge, Shauna" w:date="2021-02-26T11:16:00Z">
        <w:r w:rsidRPr="0087161C">
          <w:rPr>
            <w:rFonts w:ascii="Times New Roman" w:hAnsi="Times New Roman" w:cs="Times New Roman"/>
            <w:color w:val="232323"/>
            <w:sz w:val="23"/>
            <w:szCs w:val="23"/>
          </w:rPr>
          <w:t>o Claim Based (Estimated Pricing): The charge to accounts for</w:t>
        </w:r>
      </w:ins>
      <w:ins w:id="485" w:author="Kluge, Shauna" w:date="2021-02-26T11:17:00Z">
        <w:r w:rsidR="00076BE4">
          <w:rPr>
            <w:rFonts w:ascii="Times New Roman" w:hAnsi="Times New Roman" w:cs="Times New Roman"/>
            <w:color w:val="232323"/>
            <w:sz w:val="23"/>
            <w:szCs w:val="23"/>
          </w:rPr>
          <w:t xml:space="preserve"> </w:t>
        </w:r>
      </w:ins>
      <w:ins w:id="486" w:author="Kluge, Shauna" w:date="2021-02-26T11:16:00Z">
        <w:r w:rsidRPr="0087161C">
          <w:rPr>
            <w:rFonts w:ascii="Times New Roman" w:hAnsi="Times New Roman" w:cs="Times New Roman"/>
            <w:color w:val="232323"/>
            <w:sz w:val="23"/>
            <w:szCs w:val="23"/>
          </w:rPr>
          <w:t>Value-Based Programs incentives/Shared-Savings settlements is</w:t>
        </w:r>
      </w:ins>
      <w:ins w:id="487" w:author="Kluge, Shauna" w:date="2021-02-26T11:17:00Z">
        <w:r w:rsidR="00076BE4">
          <w:rPr>
            <w:rFonts w:ascii="Times New Roman" w:hAnsi="Times New Roman" w:cs="Times New Roman"/>
            <w:color w:val="232323"/>
            <w:sz w:val="23"/>
            <w:szCs w:val="23"/>
          </w:rPr>
          <w:t xml:space="preserve"> </w:t>
        </w:r>
      </w:ins>
      <w:ins w:id="488" w:author="Kluge, Shauna" w:date="2021-02-26T11:16:00Z">
        <w:r w:rsidRPr="0087161C">
          <w:rPr>
            <w:rFonts w:ascii="Times New Roman" w:hAnsi="Times New Roman" w:cs="Times New Roman"/>
            <w:color w:val="232323"/>
            <w:sz w:val="23"/>
            <w:szCs w:val="23"/>
          </w:rPr>
          <w:t>included in the Claim as an amount based on a supplemental</w:t>
        </w:r>
      </w:ins>
      <w:ins w:id="489" w:author="Kluge, Shauna" w:date="2021-02-26T11:17:00Z">
        <w:r w:rsidR="00076BE4">
          <w:rPr>
            <w:rFonts w:ascii="Times New Roman" w:hAnsi="Times New Roman" w:cs="Times New Roman"/>
            <w:color w:val="232323"/>
            <w:sz w:val="23"/>
            <w:szCs w:val="23"/>
          </w:rPr>
          <w:t xml:space="preserve"> </w:t>
        </w:r>
      </w:ins>
      <w:ins w:id="490" w:author="Kluge, Shauna" w:date="2021-02-26T11:16:00Z">
        <w:r w:rsidRPr="0087161C">
          <w:rPr>
            <w:rFonts w:ascii="Times New Roman" w:hAnsi="Times New Roman" w:cs="Times New Roman"/>
            <w:color w:val="232323"/>
            <w:sz w:val="23"/>
            <w:szCs w:val="23"/>
          </w:rPr>
          <w:t>factor.</w:t>
        </w:r>
      </w:ins>
    </w:p>
    <w:p w14:paraId="35C11708" w14:textId="2BBA8CA5" w:rsidR="0087161C" w:rsidRPr="0087161C" w:rsidRDefault="0087161C" w:rsidP="0087161C">
      <w:pPr>
        <w:autoSpaceDE w:val="0"/>
        <w:autoSpaceDN w:val="0"/>
        <w:adjustRightInd w:val="0"/>
        <w:spacing w:after="0" w:line="240" w:lineRule="auto"/>
        <w:ind w:left="1440"/>
        <w:rPr>
          <w:ins w:id="491" w:author="Kluge, Shauna" w:date="2021-02-26T11:16:00Z"/>
          <w:rFonts w:ascii="Times New Roman" w:hAnsi="Times New Roman" w:cs="Times New Roman"/>
          <w:color w:val="232323"/>
          <w:sz w:val="23"/>
          <w:szCs w:val="23"/>
        </w:rPr>
      </w:pPr>
      <w:ins w:id="492" w:author="Kluge, Shauna" w:date="2021-02-26T11:16:00Z">
        <w:r w:rsidRPr="0087161C">
          <w:rPr>
            <w:rFonts w:ascii="Times New Roman" w:hAnsi="Times New Roman" w:cs="Times New Roman"/>
            <w:color w:val="232323"/>
            <w:sz w:val="23"/>
            <w:szCs w:val="23"/>
          </w:rPr>
          <w:t>o In such cases, Contractor will pass any supplemental amounts on</w:t>
        </w:r>
      </w:ins>
      <w:ins w:id="493" w:author="Kluge, Shauna" w:date="2021-02-26T11:18:00Z">
        <w:r w:rsidR="00076BE4">
          <w:rPr>
            <w:rFonts w:ascii="Times New Roman" w:hAnsi="Times New Roman" w:cs="Times New Roman"/>
            <w:color w:val="232323"/>
            <w:sz w:val="23"/>
            <w:szCs w:val="23"/>
          </w:rPr>
          <w:t xml:space="preserve"> </w:t>
        </w:r>
      </w:ins>
      <w:ins w:id="494" w:author="Kluge, Shauna" w:date="2021-02-26T11:16:00Z">
        <w:r w:rsidRPr="0087161C">
          <w:rPr>
            <w:rFonts w:ascii="Times New Roman" w:hAnsi="Times New Roman" w:cs="Times New Roman"/>
            <w:color w:val="232323"/>
            <w:sz w:val="23"/>
            <w:szCs w:val="23"/>
          </w:rPr>
          <w:t>to Employer as follows: it will be included as pati of the Claims</w:t>
        </w:r>
      </w:ins>
      <w:ins w:id="495" w:author="Kluge, Shauna" w:date="2021-02-26T11:18:00Z">
        <w:r w:rsidR="00076BE4">
          <w:rPr>
            <w:rFonts w:ascii="Times New Roman" w:hAnsi="Times New Roman" w:cs="Times New Roman"/>
            <w:color w:val="232323"/>
            <w:sz w:val="23"/>
            <w:szCs w:val="23"/>
          </w:rPr>
          <w:t xml:space="preserve"> </w:t>
        </w:r>
      </w:ins>
      <w:ins w:id="496" w:author="Kluge, Shauna" w:date="2021-02-26T11:16:00Z">
        <w:r w:rsidRPr="0087161C">
          <w:rPr>
            <w:rFonts w:ascii="Times New Roman" w:hAnsi="Times New Roman" w:cs="Times New Roman"/>
            <w:color w:val="232323"/>
            <w:sz w:val="23"/>
            <w:szCs w:val="23"/>
          </w:rPr>
          <w:t>charge on the invoice.</w:t>
        </w:r>
      </w:ins>
    </w:p>
    <w:p w14:paraId="4B9D56D0" w14:textId="77777777" w:rsidR="0087161C" w:rsidRPr="0087161C" w:rsidRDefault="0087161C" w:rsidP="0087161C">
      <w:pPr>
        <w:autoSpaceDE w:val="0"/>
        <w:autoSpaceDN w:val="0"/>
        <w:adjustRightInd w:val="0"/>
        <w:spacing w:after="0" w:line="240" w:lineRule="auto"/>
        <w:ind w:left="1440"/>
        <w:rPr>
          <w:ins w:id="497" w:author="Kluge, Shauna" w:date="2021-02-26T11:16:00Z"/>
          <w:rFonts w:ascii="Times New Roman" w:hAnsi="Times New Roman" w:cs="Times New Roman"/>
          <w:color w:val="232323"/>
          <w:sz w:val="23"/>
          <w:szCs w:val="23"/>
        </w:rPr>
      </w:pPr>
      <w:ins w:id="498" w:author="Kluge, Shauna" w:date="2021-02-26T11:16:00Z">
        <w:r w:rsidRPr="0087161C">
          <w:rPr>
            <w:rFonts w:ascii="Times New Roman" w:hAnsi="Times New Roman" w:cs="Times New Roman"/>
            <w:color w:val="232323"/>
            <w:sz w:val="23"/>
            <w:szCs w:val="23"/>
          </w:rPr>
          <w:t>When such amounts are billed in addition to the Claim, they may be billed as</w:t>
        </w:r>
      </w:ins>
    </w:p>
    <w:p w14:paraId="6E183949" w14:textId="77777777" w:rsidR="0087161C" w:rsidRPr="0087161C" w:rsidRDefault="0087161C" w:rsidP="0087161C">
      <w:pPr>
        <w:autoSpaceDE w:val="0"/>
        <w:autoSpaceDN w:val="0"/>
        <w:adjustRightInd w:val="0"/>
        <w:spacing w:after="0" w:line="240" w:lineRule="auto"/>
        <w:ind w:left="1440"/>
        <w:rPr>
          <w:ins w:id="499" w:author="Kluge, Shauna" w:date="2021-02-26T11:16:00Z"/>
          <w:rFonts w:ascii="Times New Roman" w:hAnsi="Times New Roman" w:cs="Times New Roman"/>
          <w:color w:val="232323"/>
          <w:sz w:val="23"/>
          <w:szCs w:val="23"/>
        </w:rPr>
      </w:pPr>
      <w:ins w:id="500" w:author="Kluge, Shauna" w:date="2021-02-26T11:16:00Z">
        <w:r w:rsidRPr="0087161C">
          <w:rPr>
            <w:rFonts w:ascii="Times New Roman" w:hAnsi="Times New Roman" w:cs="Times New Roman"/>
            <w:color w:val="232323"/>
            <w:sz w:val="23"/>
            <w:szCs w:val="23"/>
          </w:rPr>
          <w:t>follows:</w:t>
        </w:r>
      </w:ins>
    </w:p>
    <w:p w14:paraId="415F4A76" w14:textId="2378AC6A" w:rsidR="0087161C" w:rsidRPr="0087161C" w:rsidRDefault="0087161C" w:rsidP="0087161C">
      <w:pPr>
        <w:autoSpaceDE w:val="0"/>
        <w:autoSpaceDN w:val="0"/>
        <w:adjustRightInd w:val="0"/>
        <w:spacing w:after="0" w:line="240" w:lineRule="auto"/>
        <w:ind w:left="1440"/>
        <w:rPr>
          <w:ins w:id="501" w:author="Kluge, Shauna" w:date="2021-02-26T11:16:00Z"/>
          <w:rFonts w:ascii="Times New Roman" w:hAnsi="Times New Roman" w:cs="Times New Roman"/>
          <w:color w:val="232323"/>
          <w:sz w:val="23"/>
          <w:szCs w:val="23"/>
        </w:rPr>
      </w:pPr>
      <w:ins w:id="502" w:author="Kluge, Shauna" w:date="2021-02-26T11:16:00Z">
        <w:r w:rsidRPr="0087161C">
          <w:rPr>
            <w:rFonts w:ascii="Times New Roman" w:hAnsi="Times New Roman" w:cs="Times New Roman"/>
            <w:color w:val="232323"/>
            <w:sz w:val="23"/>
            <w:szCs w:val="23"/>
          </w:rPr>
          <w:t>o Per Member Per Month (PMPM) Billings: Per Member Per</w:t>
        </w:r>
      </w:ins>
      <w:ins w:id="503" w:author="Kluge, Shauna" w:date="2021-02-26T11:17:00Z">
        <w:r w:rsidR="00076BE4">
          <w:rPr>
            <w:rFonts w:ascii="Times New Roman" w:hAnsi="Times New Roman" w:cs="Times New Roman"/>
            <w:color w:val="232323"/>
            <w:sz w:val="23"/>
            <w:szCs w:val="23"/>
          </w:rPr>
          <w:t xml:space="preserve"> </w:t>
        </w:r>
      </w:ins>
      <w:ins w:id="504" w:author="Kluge, Shauna" w:date="2021-02-26T11:16:00Z">
        <w:r w:rsidRPr="0087161C">
          <w:rPr>
            <w:rFonts w:ascii="Times New Roman" w:hAnsi="Times New Roman" w:cs="Times New Roman"/>
            <w:color w:val="232323"/>
            <w:sz w:val="23"/>
            <w:szCs w:val="23"/>
          </w:rPr>
          <w:t>Month billings for incentives/Shared-Savings settlements to</w:t>
        </w:r>
      </w:ins>
      <w:ins w:id="505" w:author="Kluge, Shauna" w:date="2021-02-26T11:17:00Z">
        <w:r w:rsidR="00076BE4">
          <w:rPr>
            <w:rFonts w:ascii="Times New Roman" w:hAnsi="Times New Roman" w:cs="Times New Roman"/>
            <w:color w:val="232323"/>
            <w:sz w:val="23"/>
            <w:szCs w:val="23"/>
          </w:rPr>
          <w:t xml:space="preserve"> </w:t>
        </w:r>
      </w:ins>
      <w:ins w:id="506" w:author="Kluge, Shauna" w:date="2021-02-26T11:16:00Z">
        <w:r w:rsidRPr="0087161C">
          <w:rPr>
            <w:rFonts w:ascii="Times New Roman" w:hAnsi="Times New Roman" w:cs="Times New Roman"/>
            <w:color w:val="232323"/>
            <w:sz w:val="23"/>
            <w:szCs w:val="23"/>
          </w:rPr>
          <w:t>accounts are outside of the Claim system. Contractor will pass</w:t>
        </w:r>
      </w:ins>
      <w:ins w:id="507" w:author="Kluge, Shauna" w:date="2021-02-26T11:17:00Z">
        <w:r w:rsidR="00076BE4">
          <w:rPr>
            <w:rFonts w:ascii="Times New Roman" w:hAnsi="Times New Roman" w:cs="Times New Roman"/>
            <w:color w:val="232323"/>
            <w:sz w:val="23"/>
            <w:szCs w:val="23"/>
          </w:rPr>
          <w:t xml:space="preserve"> </w:t>
        </w:r>
      </w:ins>
      <w:ins w:id="508" w:author="Kluge, Shauna" w:date="2021-02-26T11:16:00Z">
        <w:r w:rsidRPr="0087161C">
          <w:rPr>
            <w:rFonts w:ascii="Times New Roman" w:hAnsi="Times New Roman" w:cs="Times New Roman"/>
            <w:color w:val="232323"/>
            <w:sz w:val="23"/>
            <w:szCs w:val="23"/>
          </w:rPr>
          <w:t>these Host Blue charges through to Employer as a separately</w:t>
        </w:r>
      </w:ins>
      <w:ins w:id="509" w:author="Kluge, Shauna" w:date="2021-02-26T11:17:00Z">
        <w:r w:rsidR="00076BE4">
          <w:rPr>
            <w:rFonts w:ascii="Times New Roman" w:hAnsi="Times New Roman" w:cs="Times New Roman"/>
            <w:color w:val="232323"/>
            <w:sz w:val="23"/>
            <w:szCs w:val="23"/>
          </w:rPr>
          <w:t xml:space="preserve"> </w:t>
        </w:r>
      </w:ins>
      <w:ins w:id="510" w:author="Kluge, Shauna" w:date="2021-02-26T11:16:00Z">
        <w:r w:rsidRPr="0087161C">
          <w:rPr>
            <w:rFonts w:ascii="Times New Roman" w:hAnsi="Times New Roman" w:cs="Times New Roman"/>
            <w:color w:val="232323"/>
            <w:sz w:val="23"/>
            <w:szCs w:val="23"/>
          </w:rPr>
          <w:t>identified amount on the invoice.</w:t>
        </w:r>
        <w:r w:rsidR="00076BE4">
          <w:rPr>
            <w:rFonts w:ascii="Times New Roman" w:hAnsi="Times New Roman" w:cs="Times New Roman"/>
            <w:color w:val="232323"/>
            <w:sz w:val="23"/>
            <w:szCs w:val="23"/>
          </w:rPr>
          <w:t xml:space="preserve"> </w:t>
        </w:r>
        <w:r w:rsidRPr="0087161C">
          <w:rPr>
            <w:rFonts w:ascii="Times New Roman" w:hAnsi="Times New Roman" w:cs="Times New Roman"/>
            <w:color w:val="232323"/>
            <w:sz w:val="23"/>
            <w:szCs w:val="23"/>
          </w:rPr>
          <w:t>The amounts used to calculate either the supplemental factors or PMPM</w:t>
        </w:r>
        <w:r w:rsidR="00076BE4">
          <w:rPr>
            <w:rFonts w:ascii="Times New Roman" w:hAnsi="Times New Roman" w:cs="Times New Roman"/>
            <w:color w:val="232323"/>
            <w:sz w:val="23"/>
            <w:szCs w:val="23"/>
          </w:rPr>
          <w:t xml:space="preserve"> </w:t>
        </w:r>
        <w:r w:rsidRPr="0087161C">
          <w:rPr>
            <w:rFonts w:ascii="Times New Roman" w:hAnsi="Times New Roman" w:cs="Times New Roman"/>
            <w:color w:val="232323"/>
            <w:sz w:val="23"/>
            <w:szCs w:val="23"/>
          </w:rPr>
          <w:t>billings are estimates. This means that Host Blues cannot determine final</w:t>
        </w:r>
        <w:r w:rsidR="00076BE4">
          <w:rPr>
            <w:rFonts w:ascii="Times New Roman" w:hAnsi="Times New Roman" w:cs="Times New Roman"/>
            <w:color w:val="232323"/>
            <w:sz w:val="23"/>
            <w:szCs w:val="23"/>
          </w:rPr>
          <w:t xml:space="preserve"> </w:t>
        </w:r>
        <w:r w:rsidRPr="0087161C">
          <w:rPr>
            <w:rFonts w:ascii="Times New Roman" w:hAnsi="Times New Roman" w:cs="Times New Roman"/>
            <w:color w:val="232323"/>
            <w:sz w:val="23"/>
            <w:szCs w:val="23"/>
          </w:rPr>
          <w:t>amounts for these a1Tangements at the time when Members incur Claims for</w:t>
        </w:r>
        <w:r w:rsidR="00076BE4">
          <w:rPr>
            <w:rFonts w:ascii="Times New Roman" w:hAnsi="Times New Roman" w:cs="Times New Roman"/>
            <w:color w:val="232323"/>
            <w:sz w:val="23"/>
            <w:szCs w:val="23"/>
          </w:rPr>
          <w:t xml:space="preserve"> </w:t>
        </w:r>
        <w:r w:rsidRPr="0087161C">
          <w:rPr>
            <w:rFonts w:ascii="Times New Roman" w:hAnsi="Times New Roman" w:cs="Times New Roman"/>
            <w:color w:val="232323"/>
            <w:sz w:val="23"/>
            <w:szCs w:val="23"/>
          </w:rPr>
          <w:t>Covered Services. Consequently, Host Blues may hold some portion of the</w:t>
        </w:r>
      </w:ins>
      <w:ins w:id="511" w:author="Kluge, Shauna" w:date="2021-02-26T11:17:00Z">
        <w:r w:rsidR="00076BE4">
          <w:rPr>
            <w:rFonts w:ascii="Times New Roman" w:hAnsi="Times New Roman" w:cs="Times New Roman"/>
            <w:color w:val="232323"/>
            <w:sz w:val="23"/>
            <w:szCs w:val="23"/>
          </w:rPr>
          <w:t xml:space="preserve"> </w:t>
        </w:r>
      </w:ins>
      <w:ins w:id="512" w:author="Kluge, Shauna" w:date="2021-02-26T11:16:00Z">
        <w:r w:rsidRPr="0087161C">
          <w:rPr>
            <w:rFonts w:ascii="Times New Roman" w:hAnsi="Times New Roman" w:cs="Times New Roman"/>
            <w:color w:val="232323"/>
            <w:sz w:val="23"/>
            <w:szCs w:val="23"/>
          </w:rPr>
          <w:t>amounts Employer pays under such arrangements until the end of the</w:t>
        </w:r>
      </w:ins>
      <w:ins w:id="513" w:author="Kluge, Shauna" w:date="2021-02-26T11:17:00Z">
        <w:r w:rsidR="00076BE4">
          <w:rPr>
            <w:rFonts w:ascii="Times New Roman" w:hAnsi="Times New Roman" w:cs="Times New Roman"/>
            <w:color w:val="232323"/>
            <w:sz w:val="23"/>
            <w:szCs w:val="23"/>
          </w:rPr>
          <w:t xml:space="preserve"> </w:t>
        </w:r>
      </w:ins>
      <w:ins w:id="514" w:author="Kluge, Shauna" w:date="2021-02-26T11:16:00Z">
        <w:r w:rsidRPr="0087161C">
          <w:rPr>
            <w:rFonts w:ascii="Times New Roman" w:hAnsi="Times New Roman" w:cs="Times New Roman"/>
            <w:color w:val="232323"/>
            <w:sz w:val="23"/>
            <w:szCs w:val="23"/>
          </w:rPr>
          <w:t>applicable Value-Based Program payment and/or reconciliation measurement</w:t>
        </w:r>
      </w:ins>
      <w:ins w:id="515" w:author="Kluge, Shauna" w:date="2021-02-26T11:17:00Z">
        <w:r w:rsidR="00076BE4">
          <w:rPr>
            <w:rFonts w:ascii="Times New Roman" w:hAnsi="Times New Roman" w:cs="Times New Roman"/>
            <w:color w:val="232323"/>
            <w:sz w:val="23"/>
            <w:szCs w:val="23"/>
          </w:rPr>
          <w:t xml:space="preserve"> </w:t>
        </w:r>
      </w:ins>
      <w:ins w:id="516" w:author="Kluge, Shauna" w:date="2021-02-26T11:16:00Z">
        <w:r w:rsidRPr="0087161C">
          <w:rPr>
            <w:rFonts w:ascii="Times New Roman" w:hAnsi="Times New Roman" w:cs="Times New Roman"/>
            <w:color w:val="232323"/>
            <w:sz w:val="23"/>
            <w:szCs w:val="23"/>
          </w:rPr>
          <w:t>period.</w:t>
        </w:r>
      </w:ins>
      <w:ins w:id="517" w:author="Kluge, Shauna" w:date="2021-02-26T11:17:00Z">
        <w:r w:rsidR="00076BE4">
          <w:rPr>
            <w:rFonts w:ascii="Times New Roman" w:hAnsi="Times New Roman" w:cs="Times New Roman"/>
            <w:color w:val="232323"/>
            <w:sz w:val="23"/>
            <w:szCs w:val="23"/>
          </w:rPr>
          <w:t xml:space="preserve"> </w:t>
        </w:r>
      </w:ins>
      <w:ins w:id="518" w:author="Kluge, Shauna" w:date="2021-02-26T11:16:00Z">
        <w:r w:rsidRPr="0087161C">
          <w:rPr>
            <w:rFonts w:ascii="Times New Roman" w:hAnsi="Times New Roman" w:cs="Times New Roman"/>
            <w:color w:val="232323"/>
            <w:sz w:val="23"/>
            <w:szCs w:val="23"/>
          </w:rPr>
          <w:t>At the end of the Value-Based Program payment and/or reconciliation</w:t>
        </w:r>
      </w:ins>
      <w:ins w:id="519" w:author="Kluge, Shauna" w:date="2021-02-26T11:17:00Z">
        <w:r w:rsidR="00076BE4">
          <w:rPr>
            <w:rFonts w:ascii="Times New Roman" w:hAnsi="Times New Roman" w:cs="Times New Roman"/>
            <w:color w:val="232323"/>
            <w:sz w:val="23"/>
            <w:szCs w:val="23"/>
          </w:rPr>
          <w:t xml:space="preserve"> </w:t>
        </w:r>
      </w:ins>
      <w:ins w:id="520" w:author="Kluge, Shauna" w:date="2021-02-26T11:16:00Z">
        <w:r w:rsidRPr="0087161C">
          <w:rPr>
            <w:rFonts w:ascii="Times New Roman" w:hAnsi="Times New Roman" w:cs="Times New Roman"/>
            <w:color w:val="232323"/>
            <w:sz w:val="23"/>
            <w:szCs w:val="23"/>
          </w:rPr>
          <w:t>measurement period for these arrangements, Host Blues will take one of the</w:t>
        </w:r>
      </w:ins>
      <w:ins w:id="521" w:author="Kluge, Shauna" w:date="2021-02-26T11:17:00Z">
        <w:r w:rsidR="00076BE4">
          <w:rPr>
            <w:rFonts w:ascii="Times New Roman" w:hAnsi="Times New Roman" w:cs="Times New Roman"/>
            <w:color w:val="232323"/>
            <w:sz w:val="23"/>
            <w:szCs w:val="23"/>
          </w:rPr>
          <w:t xml:space="preserve"> </w:t>
        </w:r>
      </w:ins>
      <w:ins w:id="522" w:author="Kluge, Shauna" w:date="2021-02-26T11:16:00Z">
        <w:r w:rsidRPr="0087161C">
          <w:rPr>
            <w:rFonts w:ascii="Times New Roman" w:hAnsi="Times New Roman" w:cs="Times New Roman"/>
            <w:color w:val="232323"/>
            <w:sz w:val="23"/>
            <w:szCs w:val="23"/>
          </w:rPr>
          <w:t>following actions:</w:t>
        </w:r>
      </w:ins>
    </w:p>
    <w:p w14:paraId="5E0E1404" w14:textId="77D25DB0" w:rsidR="0087161C" w:rsidRPr="0087161C" w:rsidRDefault="0087161C" w:rsidP="0087161C">
      <w:pPr>
        <w:autoSpaceDE w:val="0"/>
        <w:autoSpaceDN w:val="0"/>
        <w:adjustRightInd w:val="0"/>
        <w:spacing w:after="0" w:line="240" w:lineRule="auto"/>
        <w:ind w:left="1440"/>
        <w:rPr>
          <w:ins w:id="523" w:author="Kluge, Shauna" w:date="2021-02-26T11:16:00Z"/>
          <w:rFonts w:ascii="Times New Roman" w:hAnsi="Times New Roman" w:cs="Times New Roman"/>
          <w:color w:val="232323"/>
          <w:sz w:val="23"/>
          <w:szCs w:val="23"/>
        </w:rPr>
      </w:pPr>
      <w:ins w:id="524" w:author="Kluge, Shauna" w:date="2021-02-26T11:16:00Z">
        <w:r w:rsidRPr="0087161C">
          <w:rPr>
            <w:rFonts w:ascii="Times New Roman" w:hAnsi="Times New Roman" w:cs="Times New Roman"/>
            <w:color w:val="232323"/>
            <w:sz w:val="23"/>
            <w:szCs w:val="23"/>
          </w:rPr>
          <w:t>• Use any surplus in funds to fund Value-Based Program payments or</w:t>
        </w:r>
      </w:ins>
      <w:ins w:id="525" w:author="Kluge, Shauna" w:date="2021-02-26T11:17:00Z">
        <w:r w:rsidR="00076BE4">
          <w:rPr>
            <w:rFonts w:ascii="Times New Roman" w:hAnsi="Times New Roman" w:cs="Times New Roman"/>
            <w:color w:val="232323"/>
            <w:sz w:val="23"/>
            <w:szCs w:val="23"/>
          </w:rPr>
          <w:t xml:space="preserve"> </w:t>
        </w:r>
      </w:ins>
      <w:ins w:id="526" w:author="Kluge, Shauna" w:date="2021-02-26T11:16:00Z">
        <w:r w:rsidRPr="0087161C">
          <w:rPr>
            <w:rFonts w:ascii="Times New Roman" w:hAnsi="Times New Roman" w:cs="Times New Roman"/>
            <w:color w:val="232323"/>
            <w:sz w:val="23"/>
            <w:szCs w:val="23"/>
          </w:rPr>
          <w:t>reconciliation amount in the next measurement period.</w:t>
        </w:r>
      </w:ins>
    </w:p>
    <w:p w14:paraId="5D22B9B0" w14:textId="44BCE86F" w:rsidR="0087161C" w:rsidRPr="0087161C" w:rsidRDefault="0087161C" w:rsidP="0087161C">
      <w:pPr>
        <w:autoSpaceDE w:val="0"/>
        <w:autoSpaceDN w:val="0"/>
        <w:adjustRightInd w:val="0"/>
        <w:spacing w:after="0" w:line="240" w:lineRule="auto"/>
        <w:ind w:left="1440"/>
        <w:rPr>
          <w:ins w:id="527" w:author="Kluge, Shauna" w:date="2021-02-26T11:16:00Z"/>
          <w:rFonts w:ascii="Times New Roman" w:hAnsi="Times New Roman" w:cs="Times New Roman"/>
          <w:color w:val="232323"/>
          <w:sz w:val="23"/>
          <w:szCs w:val="23"/>
        </w:rPr>
      </w:pPr>
      <w:ins w:id="528" w:author="Kluge, Shauna" w:date="2021-02-26T11:16:00Z">
        <w:r w:rsidRPr="0087161C">
          <w:rPr>
            <w:rFonts w:ascii="Times New Roman" w:hAnsi="Times New Roman" w:cs="Times New Roman"/>
            <w:color w:val="232323"/>
            <w:sz w:val="23"/>
            <w:szCs w:val="23"/>
          </w:rPr>
          <w:t>• Address any deficit in funds through an adjustment to the per-membe</w:t>
        </w:r>
      </w:ins>
      <w:ins w:id="529" w:author="Kluge, Shauna" w:date="2021-02-26T11:18:00Z">
        <w:r w:rsidR="00076BE4">
          <w:rPr>
            <w:rFonts w:ascii="Times New Roman" w:hAnsi="Times New Roman" w:cs="Times New Roman"/>
            <w:color w:val="232323"/>
            <w:sz w:val="23"/>
            <w:szCs w:val="23"/>
          </w:rPr>
          <w:t xml:space="preserve"> </w:t>
        </w:r>
      </w:ins>
      <w:ins w:id="530" w:author="Kluge, Shauna" w:date="2021-02-26T11:16:00Z">
        <w:r w:rsidRPr="0087161C">
          <w:rPr>
            <w:rFonts w:ascii="Times New Roman" w:hAnsi="Times New Roman" w:cs="Times New Roman"/>
            <w:color w:val="232323"/>
            <w:sz w:val="23"/>
            <w:szCs w:val="23"/>
          </w:rPr>
          <w:t>rper-</w:t>
        </w:r>
      </w:ins>
    </w:p>
    <w:p w14:paraId="183A85C8" w14:textId="77777777" w:rsidR="0087161C" w:rsidRPr="0087161C" w:rsidRDefault="0087161C" w:rsidP="0087161C">
      <w:pPr>
        <w:autoSpaceDE w:val="0"/>
        <w:autoSpaceDN w:val="0"/>
        <w:adjustRightInd w:val="0"/>
        <w:spacing w:after="0" w:line="240" w:lineRule="auto"/>
        <w:ind w:left="1440"/>
        <w:rPr>
          <w:ins w:id="531" w:author="Kluge, Shauna" w:date="2021-02-26T11:16:00Z"/>
          <w:rFonts w:ascii="Times New Roman" w:hAnsi="Times New Roman" w:cs="Times New Roman"/>
          <w:color w:val="232323"/>
          <w:sz w:val="23"/>
          <w:szCs w:val="23"/>
        </w:rPr>
      </w:pPr>
      <w:ins w:id="532" w:author="Kluge, Shauna" w:date="2021-02-26T11:16:00Z">
        <w:r w:rsidRPr="0087161C">
          <w:rPr>
            <w:rFonts w:ascii="Times New Roman" w:hAnsi="Times New Roman" w:cs="Times New Roman"/>
            <w:color w:val="232323"/>
            <w:sz w:val="23"/>
            <w:szCs w:val="23"/>
          </w:rPr>
          <w:t>month billing amount or the reconciliation billing amount for the</w:t>
        </w:r>
      </w:ins>
    </w:p>
    <w:p w14:paraId="0A9F848A" w14:textId="031904B3" w:rsidR="00076BE4" w:rsidRPr="00076BE4" w:rsidRDefault="0087161C" w:rsidP="00076BE4">
      <w:pPr>
        <w:autoSpaceDE w:val="0"/>
        <w:autoSpaceDN w:val="0"/>
        <w:adjustRightInd w:val="0"/>
        <w:spacing w:after="0" w:line="240" w:lineRule="auto"/>
        <w:ind w:left="1440"/>
        <w:rPr>
          <w:ins w:id="533" w:author="Kluge, Shauna" w:date="2021-02-26T11:18:00Z"/>
          <w:rFonts w:ascii="Times New Roman" w:hAnsi="Times New Roman" w:cs="Times New Roman"/>
          <w:color w:val="232323"/>
          <w:sz w:val="23"/>
          <w:szCs w:val="23"/>
        </w:rPr>
      </w:pPr>
      <w:ins w:id="534" w:author="Kluge, Shauna" w:date="2021-02-26T11:16:00Z">
        <w:r w:rsidRPr="0087161C">
          <w:rPr>
            <w:rFonts w:ascii="Times New Roman" w:hAnsi="Times New Roman" w:cs="Times New Roman"/>
            <w:color w:val="232323"/>
            <w:sz w:val="23"/>
            <w:szCs w:val="23"/>
          </w:rPr>
          <w:t>next measurement period.</w:t>
        </w:r>
      </w:ins>
      <w:ins w:id="535" w:author="Kluge, Shauna" w:date="2021-02-26T11:19:00Z">
        <w:r w:rsidR="00076BE4">
          <w:rPr>
            <w:rFonts w:ascii="Times New Roman" w:hAnsi="Times New Roman" w:cs="Times New Roman"/>
            <w:color w:val="232323"/>
            <w:sz w:val="23"/>
            <w:szCs w:val="23"/>
          </w:rPr>
          <w:t xml:space="preserve"> </w:t>
        </w:r>
      </w:ins>
      <w:ins w:id="536" w:author="Kluge, Shauna" w:date="2021-02-26T11:18:00Z">
        <w:r w:rsidR="00076BE4" w:rsidRPr="00076BE4">
          <w:rPr>
            <w:rFonts w:ascii="Times New Roman" w:hAnsi="Times New Roman" w:cs="Times New Roman"/>
            <w:color w:val="232323"/>
            <w:sz w:val="23"/>
            <w:szCs w:val="23"/>
          </w:rPr>
          <w:t>The measurement period for determining these surpluses or deficits may differ</w:t>
        </w:r>
      </w:ins>
      <w:ins w:id="537" w:author="Kluge, Shauna" w:date="2021-02-26T11:19:00Z">
        <w:r w:rsidR="00076BE4">
          <w:rPr>
            <w:rFonts w:ascii="Times New Roman" w:hAnsi="Times New Roman" w:cs="Times New Roman"/>
            <w:color w:val="232323"/>
            <w:sz w:val="23"/>
            <w:szCs w:val="23"/>
          </w:rPr>
          <w:t xml:space="preserve"> </w:t>
        </w:r>
      </w:ins>
      <w:ins w:id="538" w:author="Kluge, Shauna" w:date="2021-02-26T11:18:00Z">
        <w:r w:rsidR="00076BE4" w:rsidRPr="00076BE4">
          <w:rPr>
            <w:rFonts w:ascii="Times New Roman" w:hAnsi="Times New Roman" w:cs="Times New Roman"/>
            <w:color w:val="232323"/>
            <w:sz w:val="23"/>
            <w:szCs w:val="23"/>
          </w:rPr>
          <w:t>from the term of this Agreement. Such surpluses or deficits would be</w:t>
        </w:r>
      </w:ins>
      <w:ins w:id="539" w:author="Kluge, Shauna" w:date="2021-02-26T11:19:00Z">
        <w:r w:rsidR="00076BE4">
          <w:rPr>
            <w:rFonts w:ascii="Times New Roman" w:hAnsi="Times New Roman" w:cs="Times New Roman"/>
            <w:color w:val="232323"/>
            <w:sz w:val="23"/>
            <w:szCs w:val="23"/>
          </w:rPr>
          <w:t xml:space="preserve"> </w:t>
        </w:r>
      </w:ins>
      <w:ins w:id="540" w:author="Kluge, Shauna" w:date="2021-02-26T11:18:00Z">
        <w:r w:rsidR="00076BE4" w:rsidRPr="00076BE4">
          <w:rPr>
            <w:rFonts w:ascii="Times New Roman" w:hAnsi="Times New Roman" w:cs="Times New Roman"/>
            <w:color w:val="232323"/>
            <w:sz w:val="23"/>
            <w:szCs w:val="23"/>
          </w:rPr>
          <w:t>eventually exhausted through prospective adjustment to the settlement billings</w:t>
        </w:r>
      </w:ins>
    </w:p>
    <w:p w14:paraId="5362B42F" w14:textId="675C45B8" w:rsidR="00076BE4" w:rsidRDefault="00076BE4" w:rsidP="00076BE4">
      <w:pPr>
        <w:autoSpaceDE w:val="0"/>
        <w:autoSpaceDN w:val="0"/>
        <w:adjustRightInd w:val="0"/>
        <w:spacing w:after="0" w:line="240" w:lineRule="auto"/>
        <w:ind w:left="1440"/>
        <w:rPr>
          <w:ins w:id="541" w:author="Kluge, Shauna" w:date="2021-02-26T11:19:00Z"/>
          <w:rFonts w:ascii="Times New Roman" w:hAnsi="Times New Roman" w:cs="Times New Roman"/>
          <w:color w:val="232323"/>
          <w:sz w:val="23"/>
          <w:szCs w:val="23"/>
        </w:rPr>
      </w:pPr>
      <w:ins w:id="542" w:author="Kluge, Shauna" w:date="2021-02-26T11:18:00Z">
        <w:r w:rsidRPr="00076BE4">
          <w:rPr>
            <w:rFonts w:ascii="Times New Roman" w:hAnsi="Times New Roman" w:cs="Times New Roman"/>
            <w:color w:val="232323"/>
            <w:sz w:val="23"/>
            <w:szCs w:val="23"/>
          </w:rPr>
          <w:t>in the case of Value-Based Programs.</w:t>
        </w:r>
      </w:ins>
      <w:ins w:id="543" w:author="Kluge, Shauna" w:date="2021-02-26T11:19:00Z">
        <w:r>
          <w:rPr>
            <w:rFonts w:ascii="Times New Roman" w:hAnsi="Times New Roman" w:cs="Times New Roman"/>
            <w:color w:val="232323"/>
            <w:sz w:val="23"/>
            <w:szCs w:val="23"/>
          </w:rPr>
          <w:t xml:space="preserve"> </w:t>
        </w:r>
      </w:ins>
      <w:ins w:id="544" w:author="Kluge, Shauna" w:date="2021-02-26T11:18:00Z">
        <w:r w:rsidRPr="00076BE4">
          <w:rPr>
            <w:rFonts w:ascii="Times New Roman" w:hAnsi="Times New Roman" w:cs="Times New Roman"/>
            <w:color w:val="232323"/>
            <w:sz w:val="23"/>
            <w:szCs w:val="23"/>
          </w:rPr>
          <w:t>Note: Members will not bear any portion of the cost of Value-Based</w:t>
        </w:r>
      </w:ins>
      <w:ins w:id="545" w:author="Kluge, Shauna" w:date="2021-02-26T11:19:00Z">
        <w:r>
          <w:rPr>
            <w:rFonts w:ascii="Times New Roman" w:hAnsi="Times New Roman" w:cs="Times New Roman"/>
            <w:color w:val="232323"/>
            <w:sz w:val="23"/>
            <w:szCs w:val="23"/>
          </w:rPr>
          <w:t xml:space="preserve"> </w:t>
        </w:r>
      </w:ins>
      <w:ins w:id="546" w:author="Kluge, Shauna" w:date="2021-02-26T11:18:00Z">
        <w:r w:rsidRPr="00076BE4">
          <w:rPr>
            <w:rFonts w:ascii="Times New Roman" w:hAnsi="Times New Roman" w:cs="Times New Roman"/>
            <w:color w:val="232323"/>
            <w:sz w:val="23"/>
            <w:szCs w:val="23"/>
          </w:rPr>
          <w:t>Programs except when Host Blues use either average pricing or actual pricing</w:t>
        </w:r>
      </w:ins>
      <w:ins w:id="547" w:author="Kluge, Shauna" w:date="2021-02-26T11:19:00Z">
        <w:r>
          <w:rPr>
            <w:rFonts w:ascii="Times New Roman" w:hAnsi="Times New Roman" w:cs="Times New Roman"/>
            <w:color w:val="232323"/>
            <w:sz w:val="23"/>
            <w:szCs w:val="23"/>
          </w:rPr>
          <w:t xml:space="preserve"> </w:t>
        </w:r>
      </w:ins>
      <w:ins w:id="548" w:author="Kluge, Shauna" w:date="2021-02-26T11:18:00Z">
        <w:r w:rsidRPr="00076BE4">
          <w:rPr>
            <w:rFonts w:ascii="Times New Roman" w:hAnsi="Times New Roman" w:cs="Times New Roman"/>
            <w:color w:val="232323"/>
            <w:sz w:val="23"/>
            <w:szCs w:val="23"/>
          </w:rPr>
          <w:t>to pay Providers under Value-Based Programs.</w:t>
        </w:r>
      </w:ins>
    </w:p>
    <w:p w14:paraId="59EB8F4A" w14:textId="77777777" w:rsidR="00076BE4" w:rsidRPr="00076BE4" w:rsidRDefault="00076BE4" w:rsidP="00076BE4">
      <w:pPr>
        <w:autoSpaceDE w:val="0"/>
        <w:autoSpaceDN w:val="0"/>
        <w:adjustRightInd w:val="0"/>
        <w:spacing w:after="0" w:line="240" w:lineRule="auto"/>
        <w:ind w:left="1440"/>
        <w:rPr>
          <w:ins w:id="549" w:author="Kluge, Shauna" w:date="2021-02-26T11:18:00Z"/>
          <w:rFonts w:ascii="Times New Roman" w:hAnsi="Times New Roman" w:cs="Times New Roman"/>
          <w:color w:val="232323"/>
          <w:sz w:val="23"/>
          <w:szCs w:val="23"/>
        </w:rPr>
      </w:pPr>
    </w:p>
    <w:p w14:paraId="0CA73F2D" w14:textId="77777777" w:rsidR="00076BE4" w:rsidRPr="00076BE4" w:rsidRDefault="00076BE4" w:rsidP="00076BE4">
      <w:pPr>
        <w:autoSpaceDE w:val="0"/>
        <w:autoSpaceDN w:val="0"/>
        <w:adjustRightInd w:val="0"/>
        <w:spacing w:after="0" w:line="240" w:lineRule="auto"/>
        <w:ind w:left="1440"/>
        <w:rPr>
          <w:ins w:id="550" w:author="Kluge, Shauna" w:date="2021-02-26T11:18:00Z"/>
          <w:rFonts w:ascii="Times New Roman" w:hAnsi="Times New Roman" w:cs="Times New Roman"/>
          <w:color w:val="232323"/>
          <w:sz w:val="23"/>
          <w:szCs w:val="23"/>
        </w:rPr>
      </w:pPr>
      <w:ins w:id="551" w:author="Kluge, Shauna" w:date="2021-02-26T11:18:00Z">
        <w:r w:rsidRPr="00076BE4">
          <w:rPr>
            <w:rFonts w:ascii="Times New Roman" w:hAnsi="Times New Roman" w:cs="Times New Roman"/>
            <w:color w:val="232323"/>
            <w:sz w:val="23"/>
            <w:szCs w:val="23"/>
          </w:rPr>
          <w:t>Care Coordinator Fees</w:t>
        </w:r>
      </w:ins>
    </w:p>
    <w:p w14:paraId="072F5B7F" w14:textId="77777777" w:rsidR="00076BE4" w:rsidRPr="00076BE4" w:rsidRDefault="00076BE4" w:rsidP="00076BE4">
      <w:pPr>
        <w:autoSpaceDE w:val="0"/>
        <w:autoSpaceDN w:val="0"/>
        <w:adjustRightInd w:val="0"/>
        <w:spacing w:after="0" w:line="240" w:lineRule="auto"/>
        <w:ind w:left="1440"/>
        <w:rPr>
          <w:ins w:id="552" w:author="Kluge, Shauna" w:date="2021-02-26T11:18:00Z"/>
          <w:rFonts w:ascii="Times New Roman" w:hAnsi="Times New Roman" w:cs="Times New Roman"/>
          <w:color w:val="232323"/>
          <w:sz w:val="23"/>
          <w:szCs w:val="23"/>
        </w:rPr>
      </w:pPr>
      <w:ins w:id="553" w:author="Kluge, Shauna" w:date="2021-02-26T11:18:00Z">
        <w:r w:rsidRPr="00076BE4">
          <w:rPr>
            <w:rFonts w:ascii="Times New Roman" w:hAnsi="Times New Roman" w:cs="Times New Roman"/>
            <w:color w:val="232323"/>
            <w:sz w:val="23"/>
            <w:szCs w:val="23"/>
          </w:rPr>
          <w:t>For certain Value-Based Programs, Host Blues may also bill Contractor for</w:t>
        </w:r>
      </w:ins>
    </w:p>
    <w:p w14:paraId="3ED5C8D1" w14:textId="77777777" w:rsidR="00076BE4" w:rsidRPr="00076BE4" w:rsidRDefault="00076BE4" w:rsidP="00076BE4">
      <w:pPr>
        <w:autoSpaceDE w:val="0"/>
        <w:autoSpaceDN w:val="0"/>
        <w:adjustRightInd w:val="0"/>
        <w:spacing w:after="0" w:line="240" w:lineRule="auto"/>
        <w:ind w:left="1440"/>
        <w:rPr>
          <w:ins w:id="554" w:author="Kluge, Shauna" w:date="2021-02-26T11:18:00Z"/>
          <w:rFonts w:ascii="Times New Roman" w:hAnsi="Times New Roman" w:cs="Times New Roman"/>
          <w:color w:val="232323"/>
          <w:sz w:val="23"/>
          <w:szCs w:val="23"/>
        </w:rPr>
      </w:pPr>
      <w:ins w:id="555" w:author="Kluge, Shauna" w:date="2021-02-26T11:18:00Z">
        <w:r w:rsidRPr="00076BE4">
          <w:rPr>
            <w:rFonts w:ascii="Times New Roman" w:hAnsi="Times New Roman" w:cs="Times New Roman"/>
            <w:color w:val="232323"/>
            <w:sz w:val="23"/>
            <w:szCs w:val="23"/>
          </w:rPr>
          <w:t>Care Coordinator Fees which we will pass on to Employer. Based on the</w:t>
        </w:r>
      </w:ins>
    </w:p>
    <w:p w14:paraId="2A85BDD0" w14:textId="77777777" w:rsidR="00076BE4" w:rsidRPr="00076BE4" w:rsidRDefault="00076BE4" w:rsidP="00076BE4">
      <w:pPr>
        <w:autoSpaceDE w:val="0"/>
        <w:autoSpaceDN w:val="0"/>
        <w:adjustRightInd w:val="0"/>
        <w:spacing w:after="0" w:line="240" w:lineRule="auto"/>
        <w:ind w:left="1440"/>
        <w:rPr>
          <w:ins w:id="556" w:author="Kluge, Shauna" w:date="2021-02-26T11:18:00Z"/>
          <w:rFonts w:ascii="Times New Roman" w:hAnsi="Times New Roman" w:cs="Times New Roman"/>
          <w:color w:val="232323"/>
          <w:sz w:val="23"/>
          <w:szCs w:val="23"/>
        </w:rPr>
      </w:pPr>
      <w:ins w:id="557" w:author="Kluge, Shauna" w:date="2021-02-26T11:18:00Z">
        <w:r w:rsidRPr="00076BE4">
          <w:rPr>
            <w:rFonts w:ascii="Times New Roman" w:hAnsi="Times New Roman" w:cs="Times New Roman"/>
            <w:color w:val="232323"/>
            <w:sz w:val="23"/>
            <w:szCs w:val="23"/>
          </w:rPr>
          <w:t>methods that Host Blues use to pass these fees on to Contractor, Contractor</w:t>
        </w:r>
      </w:ins>
    </w:p>
    <w:p w14:paraId="67CF9DC4" w14:textId="77777777" w:rsidR="00076BE4" w:rsidRPr="00076BE4" w:rsidRDefault="00076BE4" w:rsidP="00076BE4">
      <w:pPr>
        <w:autoSpaceDE w:val="0"/>
        <w:autoSpaceDN w:val="0"/>
        <w:adjustRightInd w:val="0"/>
        <w:spacing w:after="0" w:line="240" w:lineRule="auto"/>
        <w:ind w:left="1440"/>
        <w:rPr>
          <w:ins w:id="558" w:author="Kluge, Shauna" w:date="2021-02-26T11:18:00Z"/>
          <w:rFonts w:ascii="Times New Roman" w:hAnsi="Times New Roman" w:cs="Times New Roman"/>
          <w:color w:val="232323"/>
          <w:sz w:val="23"/>
          <w:szCs w:val="23"/>
        </w:rPr>
      </w:pPr>
      <w:ins w:id="559" w:author="Kluge, Shauna" w:date="2021-02-26T11:18:00Z">
        <w:r w:rsidRPr="00076BE4">
          <w:rPr>
            <w:rFonts w:ascii="Times New Roman" w:hAnsi="Times New Roman" w:cs="Times New Roman"/>
            <w:color w:val="232323"/>
            <w:sz w:val="23"/>
            <w:szCs w:val="23"/>
          </w:rPr>
          <w:t>will invoice Employer through:</w:t>
        </w:r>
      </w:ins>
    </w:p>
    <w:p w14:paraId="22E453CD" w14:textId="77777777" w:rsidR="00076BE4" w:rsidRPr="00076BE4" w:rsidRDefault="00076BE4" w:rsidP="00076BE4">
      <w:pPr>
        <w:autoSpaceDE w:val="0"/>
        <w:autoSpaceDN w:val="0"/>
        <w:adjustRightInd w:val="0"/>
        <w:spacing w:after="0" w:line="240" w:lineRule="auto"/>
        <w:ind w:left="1440"/>
        <w:rPr>
          <w:ins w:id="560" w:author="Kluge, Shauna" w:date="2021-02-26T11:18:00Z"/>
          <w:rFonts w:ascii="Times New Roman" w:hAnsi="Times New Roman" w:cs="Times New Roman"/>
          <w:color w:val="232323"/>
          <w:sz w:val="23"/>
          <w:szCs w:val="23"/>
        </w:rPr>
      </w:pPr>
      <w:ins w:id="561" w:author="Kluge, Shauna" w:date="2021-02-26T11:18:00Z">
        <w:r w:rsidRPr="00076BE4">
          <w:rPr>
            <w:rFonts w:ascii="Times New Roman" w:hAnsi="Times New Roman" w:cs="Times New Roman"/>
            <w:color w:val="232323"/>
            <w:sz w:val="23"/>
            <w:szCs w:val="23"/>
          </w:rPr>
          <w:t>Or</w:t>
        </w:r>
      </w:ins>
    </w:p>
    <w:p w14:paraId="4D1D1CBD" w14:textId="3CE4F5DB" w:rsidR="00076BE4" w:rsidRDefault="00076BE4" w:rsidP="007F2475">
      <w:pPr>
        <w:autoSpaceDE w:val="0"/>
        <w:autoSpaceDN w:val="0"/>
        <w:adjustRightInd w:val="0"/>
        <w:spacing w:after="0" w:line="240" w:lineRule="auto"/>
        <w:ind w:left="1440"/>
        <w:rPr>
          <w:ins w:id="562" w:author="Kluge, Shauna" w:date="2021-02-26T11:19:00Z"/>
          <w:rFonts w:ascii="Times New Roman" w:hAnsi="Times New Roman" w:cs="Times New Roman"/>
          <w:color w:val="232323"/>
          <w:sz w:val="23"/>
          <w:szCs w:val="23"/>
        </w:rPr>
      </w:pPr>
      <w:ins w:id="563" w:author="Kluge, Shauna" w:date="2021-02-26T11:18:00Z">
        <w:r w:rsidRPr="00076BE4">
          <w:rPr>
            <w:rFonts w:ascii="Times New Roman" w:hAnsi="Times New Roman" w:cs="Times New Roman"/>
            <w:color w:val="232323"/>
            <w:sz w:val="23"/>
            <w:szCs w:val="23"/>
          </w:rPr>
          <w:t>(1) PMPM billings</w:t>
        </w:r>
      </w:ins>
    </w:p>
    <w:p w14:paraId="0FF8A364" w14:textId="77777777" w:rsidR="00076BE4" w:rsidRPr="00076BE4" w:rsidRDefault="00076BE4" w:rsidP="00076BE4">
      <w:pPr>
        <w:autoSpaceDE w:val="0"/>
        <w:autoSpaceDN w:val="0"/>
        <w:adjustRightInd w:val="0"/>
        <w:spacing w:after="0" w:line="240" w:lineRule="auto"/>
        <w:ind w:left="1440"/>
        <w:rPr>
          <w:ins w:id="564" w:author="Kluge, Shauna" w:date="2021-02-26T11:19:00Z"/>
          <w:rFonts w:ascii="Times New Roman" w:hAnsi="Times New Roman" w:cs="Times New Roman"/>
          <w:color w:val="232323"/>
          <w:sz w:val="23"/>
          <w:szCs w:val="23"/>
        </w:rPr>
      </w:pPr>
      <w:ins w:id="565" w:author="Kluge, Shauna" w:date="2021-02-26T11:19:00Z">
        <w:r w:rsidRPr="00076BE4">
          <w:rPr>
            <w:rFonts w:ascii="Times New Roman" w:hAnsi="Times New Roman" w:cs="Times New Roman"/>
            <w:color w:val="232323"/>
            <w:sz w:val="23"/>
            <w:szCs w:val="23"/>
          </w:rPr>
          <w:t>(2) Individual Claim billings through applicable care coordination</w:t>
        </w:r>
      </w:ins>
    </w:p>
    <w:p w14:paraId="50A0DBDD" w14:textId="77777777" w:rsidR="00076BE4" w:rsidRPr="00076BE4" w:rsidRDefault="00076BE4" w:rsidP="00076BE4">
      <w:pPr>
        <w:autoSpaceDE w:val="0"/>
        <w:autoSpaceDN w:val="0"/>
        <w:adjustRightInd w:val="0"/>
        <w:spacing w:after="0" w:line="240" w:lineRule="auto"/>
        <w:ind w:left="1440"/>
        <w:rPr>
          <w:ins w:id="566" w:author="Kluge, Shauna" w:date="2021-02-26T11:19:00Z"/>
          <w:rFonts w:ascii="Times New Roman" w:hAnsi="Times New Roman" w:cs="Times New Roman"/>
          <w:i/>
          <w:iCs/>
          <w:color w:val="232323"/>
          <w:sz w:val="23"/>
          <w:szCs w:val="23"/>
        </w:rPr>
      </w:pPr>
      <w:ins w:id="567" w:author="Kluge, Shauna" w:date="2021-02-26T11:19:00Z">
        <w:r w:rsidRPr="00076BE4">
          <w:rPr>
            <w:rFonts w:ascii="Times New Roman" w:hAnsi="Times New Roman" w:cs="Times New Roman"/>
            <w:color w:val="232323"/>
            <w:sz w:val="23"/>
            <w:szCs w:val="23"/>
          </w:rPr>
          <w:t xml:space="preserve">codes from the most current editions of either </w:t>
        </w:r>
        <w:r w:rsidRPr="00076BE4">
          <w:rPr>
            <w:rFonts w:ascii="Times New Roman" w:hAnsi="Times New Roman" w:cs="Times New Roman"/>
            <w:i/>
            <w:iCs/>
            <w:color w:val="232323"/>
            <w:sz w:val="23"/>
            <w:szCs w:val="23"/>
          </w:rPr>
          <w:t>Current Procedural</w:t>
        </w:r>
      </w:ins>
    </w:p>
    <w:p w14:paraId="461F9164" w14:textId="77777777" w:rsidR="00076BE4" w:rsidRPr="00076BE4" w:rsidRDefault="00076BE4" w:rsidP="00076BE4">
      <w:pPr>
        <w:autoSpaceDE w:val="0"/>
        <w:autoSpaceDN w:val="0"/>
        <w:adjustRightInd w:val="0"/>
        <w:spacing w:after="0" w:line="240" w:lineRule="auto"/>
        <w:ind w:left="1440"/>
        <w:rPr>
          <w:ins w:id="568" w:author="Kluge, Shauna" w:date="2021-02-26T11:19:00Z"/>
          <w:rFonts w:ascii="Times New Roman" w:hAnsi="Times New Roman" w:cs="Times New Roman"/>
          <w:color w:val="232323"/>
          <w:sz w:val="23"/>
          <w:szCs w:val="23"/>
        </w:rPr>
      </w:pPr>
      <w:ins w:id="569" w:author="Kluge, Shauna" w:date="2021-02-26T11:19:00Z">
        <w:r w:rsidRPr="00076BE4">
          <w:rPr>
            <w:rFonts w:ascii="Times New Roman" w:hAnsi="Times New Roman" w:cs="Times New Roman"/>
            <w:i/>
            <w:iCs/>
            <w:color w:val="232323"/>
            <w:sz w:val="23"/>
            <w:szCs w:val="23"/>
          </w:rPr>
          <w:t xml:space="preserve">Terminology </w:t>
        </w:r>
        <w:r w:rsidRPr="00076BE4">
          <w:rPr>
            <w:rFonts w:ascii="Times New Roman" w:hAnsi="Times New Roman" w:cs="Times New Roman"/>
            <w:color w:val="232323"/>
            <w:sz w:val="23"/>
            <w:szCs w:val="23"/>
          </w:rPr>
          <w:t>(CPT) published by the American Medical</w:t>
        </w:r>
      </w:ins>
    </w:p>
    <w:p w14:paraId="44197694" w14:textId="77777777" w:rsidR="00076BE4" w:rsidRPr="00076BE4" w:rsidRDefault="00076BE4" w:rsidP="00076BE4">
      <w:pPr>
        <w:autoSpaceDE w:val="0"/>
        <w:autoSpaceDN w:val="0"/>
        <w:adjustRightInd w:val="0"/>
        <w:spacing w:after="0" w:line="240" w:lineRule="auto"/>
        <w:ind w:left="1440"/>
        <w:rPr>
          <w:ins w:id="570" w:author="Kluge, Shauna" w:date="2021-02-26T11:19:00Z"/>
          <w:rFonts w:ascii="Times New Roman" w:hAnsi="Times New Roman" w:cs="Times New Roman"/>
          <w:i/>
          <w:iCs/>
          <w:color w:val="232323"/>
          <w:sz w:val="23"/>
          <w:szCs w:val="23"/>
        </w:rPr>
      </w:pPr>
      <w:ins w:id="571" w:author="Kluge, Shauna" w:date="2021-02-26T11:19:00Z">
        <w:r w:rsidRPr="00076BE4">
          <w:rPr>
            <w:rFonts w:ascii="Times New Roman" w:hAnsi="Times New Roman" w:cs="Times New Roman"/>
            <w:color w:val="232323"/>
            <w:sz w:val="23"/>
            <w:szCs w:val="23"/>
          </w:rPr>
          <w:t xml:space="preserve">Association (AMA) or </w:t>
        </w:r>
        <w:r w:rsidRPr="00076BE4">
          <w:rPr>
            <w:rFonts w:ascii="Times New Roman" w:hAnsi="Times New Roman" w:cs="Times New Roman"/>
            <w:i/>
            <w:iCs/>
            <w:color w:val="232323"/>
            <w:sz w:val="23"/>
            <w:szCs w:val="23"/>
          </w:rPr>
          <w:t>Healthcare Common Procedure Coding</w:t>
        </w:r>
      </w:ins>
    </w:p>
    <w:p w14:paraId="1FE6F006" w14:textId="77777777" w:rsidR="00076BE4" w:rsidRPr="00076BE4" w:rsidRDefault="00076BE4" w:rsidP="00076BE4">
      <w:pPr>
        <w:autoSpaceDE w:val="0"/>
        <w:autoSpaceDN w:val="0"/>
        <w:adjustRightInd w:val="0"/>
        <w:spacing w:after="0" w:line="240" w:lineRule="auto"/>
        <w:ind w:left="1440"/>
        <w:rPr>
          <w:ins w:id="572" w:author="Kluge, Shauna" w:date="2021-02-26T11:19:00Z"/>
          <w:rFonts w:ascii="Times New Roman" w:hAnsi="Times New Roman" w:cs="Times New Roman"/>
          <w:color w:val="232323"/>
          <w:sz w:val="23"/>
          <w:szCs w:val="23"/>
        </w:rPr>
      </w:pPr>
      <w:ins w:id="573" w:author="Kluge, Shauna" w:date="2021-02-26T11:19:00Z">
        <w:r w:rsidRPr="00076BE4">
          <w:rPr>
            <w:rFonts w:ascii="Times New Roman" w:hAnsi="Times New Roman" w:cs="Times New Roman"/>
            <w:i/>
            <w:iCs/>
            <w:color w:val="232323"/>
            <w:sz w:val="23"/>
            <w:szCs w:val="23"/>
          </w:rPr>
          <w:t xml:space="preserve">System </w:t>
        </w:r>
        <w:r w:rsidRPr="00076BE4">
          <w:rPr>
            <w:rFonts w:ascii="Times New Roman" w:hAnsi="Times New Roman" w:cs="Times New Roman"/>
            <w:color w:val="232323"/>
            <w:sz w:val="23"/>
            <w:szCs w:val="23"/>
          </w:rPr>
          <w:t>(HCPCS) published by the US Centers for Medicare and</w:t>
        </w:r>
      </w:ins>
    </w:p>
    <w:p w14:paraId="7992CB00" w14:textId="2F1B2374" w:rsidR="00076BE4" w:rsidRDefault="00076BE4" w:rsidP="00076BE4">
      <w:pPr>
        <w:autoSpaceDE w:val="0"/>
        <w:autoSpaceDN w:val="0"/>
        <w:adjustRightInd w:val="0"/>
        <w:spacing w:after="0" w:line="240" w:lineRule="auto"/>
        <w:ind w:left="1440"/>
        <w:rPr>
          <w:ins w:id="574" w:author="Kluge, Shauna" w:date="2021-02-26T11:20:00Z"/>
          <w:rFonts w:ascii="Times New Roman" w:hAnsi="Times New Roman" w:cs="Times New Roman"/>
          <w:color w:val="232323"/>
          <w:sz w:val="23"/>
          <w:szCs w:val="23"/>
        </w:rPr>
      </w:pPr>
      <w:ins w:id="575" w:author="Kluge, Shauna" w:date="2021-02-26T11:19:00Z">
        <w:r w:rsidRPr="00076BE4">
          <w:rPr>
            <w:rFonts w:ascii="Times New Roman" w:hAnsi="Times New Roman" w:cs="Times New Roman"/>
            <w:color w:val="232323"/>
            <w:sz w:val="23"/>
            <w:szCs w:val="23"/>
          </w:rPr>
          <w:t>Medicaid Services (CMS).</w:t>
        </w:r>
      </w:ins>
    </w:p>
    <w:p w14:paraId="3F2BDB87" w14:textId="77777777" w:rsidR="00076BE4" w:rsidRPr="00076BE4" w:rsidRDefault="00076BE4" w:rsidP="00076BE4">
      <w:pPr>
        <w:autoSpaceDE w:val="0"/>
        <w:autoSpaceDN w:val="0"/>
        <w:adjustRightInd w:val="0"/>
        <w:spacing w:after="0" w:line="240" w:lineRule="auto"/>
        <w:ind w:left="1440"/>
        <w:rPr>
          <w:ins w:id="576" w:author="Kluge, Shauna" w:date="2021-02-26T11:19:00Z"/>
          <w:rFonts w:ascii="Times New Roman" w:hAnsi="Times New Roman" w:cs="Times New Roman"/>
          <w:color w:val="232323"/>
          <w:sz w:val="23"/>
          <w:szCs w:val="23"/>
        </w:rPr>
      </w:pPr>
    </w:p>
    <w:p w14:paraId="0F82C161" w14:textId="77777777" w:rsidR="00076BE4" w:rsidRPr="00076BE4" w:rsidRDefault="00076BE4" w:rsidP="00076BE4">
      <w:pPr>
        <w:autoSpaceDE w:val="0"/>
        <w:autoSpaceDN w:val="0"/>
        <w:adjustRightInd w:val="0"/>
        <w:spacing w:after="0" w:line="240" w:lineRule="auto"/>
        <w:ind w:left="1440"/>
        <w:rPr>
          <w:ins w:id="577" w:author="Kluge, Shauna" w:date="2021-02-26T11:19:00Z"/>
          <w:rFonts w:ascii="Times New Roman" w:hAnsi="Times New Roman" w:cs="Times New Roman"/>
          <w:color w:val="232323"/>
          <w:sz w:val="23"/>
          <w:szCs w:val="23"/>
        </w:rPr>
      </w:pPr>
      <w:ins w:id="578" w:author="Kluge, Shauna" w:date="2021-02-26T11:19:00Z">
        <w:r w:rsidRPr="00076BE4">
          <w:rPr>
            <w:rFonts w:ascii="Times New Roman" w:hAnsi="Times New Roman" w:cs="Times New Roman"/>
            <w:color w:val="232323"/>
            <w:sz w:val="23"/>
            <w:szCs w:val="23"/>
          </w:rPr>
          <w:t>Contractor and Employer will not impose Member cost sharing for Care</w:t>
        </w:r>
      </w:ins>
    </w:p>
    <w:p w14:paraId="36B8A295" w14:textId="1091A156" w:rsidR="00076BE4" w:rsidRDefault="00076BE4" w:rsidP="007F2475">
      <w:pPr>
        <w:autoSpaceDE w:val="0"/>
        <w:autoSpaceDN w:val="0"/>
        <w:adjustRightInd w:val="0"/>
        <w:spacing w:after="0" w:line="240" w:lineRule="auto"/>
        <w:ind w:left="1440"/>
        <w:rPr>
          <w:ins w:id="579" w:author="Kluge, Shauna" w:date="2021-02-26T11:20:00Z"/>
          <w:rFonts w:ascii="Times New Roman" w:hAnsi="Times New Roman" w:cs="Times New Roman"/>
          <w:color w:val="232323"/>
          <w:sz w:val="23"/>
          <w:szCs w:val="23"/>
        </w:rPr>
      </w:pPr>
      <w:ins w:id="580" w:author="Kluge, Shauna" w:date="2021-02-26T11:19:00Z">
        <w:r w:rsidRPr="00076BE4">
          <w:rPr>
            <w:rFonts w:ascii="Times New Roman" w:hAnsi="Times New Roman" w:cs="Times New Roman"/>
            <w:color w:val="232323"/>
            <w:sz w:val="23"/>
            <w:szCs w:val="23"/>
          </w:rPr>
          <w:t>Coordinator Fees.</w:t>
        </w:r>
      </w:ins>
    </w:p>
    <w:p w14:paraId="3DE72B2C" w14:textId="5260658F" w:rsidR="00076BE4" w:rsidRDefault="00076BE4" w:rsidP="007F2475">
      <w:pPr>
        <w:autoSpaceDE w:val="0"/>
        <w:autoSpaceDN w:val="0"/>
        <w:adjustRightInd w:val="0"/>
        <w:spacing w:after="0" w:line="240" w:lineRule="auto"/>
        <w:ind w:left="1440"/>
        <w:rPr>
          <w:ins w:id="581" w:author="Kluge, Shauna" w:date="2021-02-26T11:20:00Z"/>
          <w:rFonts w:ascii="Times New Roman" w:hAnsi="Times New Roman" w:cs="Times New Roman"/>
          <w:color w:val="232323"/>
          <w:sz w:val="23"/>
          <w:szCs w:val="23"/>
        </w:rPr>
      </w:pPr>
    </w:p>
    <w:p w14:paraId="5725006F" w14:textId="77777777" w:rsidR="00076BE4" w:rsidRPr="007F2475" w:rsidRDefault="00076BE4" w:rsidP="007F2475">
      <w:pPr>
        <w:autoSpaceDE w:val="0"/>
        <w:autoSpaceDN w:val="0"/>
        <w:adjustRightInd w:val="0"/>
        <w:spacing w:after="0" w:line="240" w:lineRule="auto"/>
        <w:ind w:left="1440"/>
        <w:rPr>
          <w:ins w:id="582" w:author="Kluge, Shauna" w:date="2021-02-26T11:01:00Z"/>
          <w:rFonts w:ascii="Times New Roman" w:hAnsi="Times New Roman" w:cs="Times New Roman"/>
          <w:color w:val="232323"/>
          <w:sz w:val="23"/>
          <w:szCs w:val="23"/>
        </w:rPr>
      </w:pPr>
    </w:p>
    <w:p w14:paraId="67D39610" w14:textId="77777777" w:rsidR="00472D06" w:rsidRDefault="00472D06" w:rsidP="00B52A06">
      <w:pPr>
        <w:autoSpaceDE w:val="0"/>
        <w:autoSpaceDN w:val="0"/>
        <w:adjustRightInd w:val="0"/>
        <w:spacing w:after="0" w:line="240" w:lineRule="auto"/>
        <w:ind w:left="1440" w:hanging="360"/>
        <w:jc w:val="both"/>
        <w:rPr>
          <w:ins w:id="583" w:author="Kluge, Shauna" w:date="2021-02-26T11:01:00Z"/>
          <w:rFonts w:cstheme="minorHAnsi"/>
        </w:rPr>
      </w:pPr>
    </w:p>
    <w:p w14:paraId="2B2695E3" w14:textId="752BADE9" w:rsidR="00B52A06" w:rsidDel="00076BE4" w:rsidRDefault="00B52A06" w:rsidP="00B52A06">
      <w:pPr>
        <w:autoSpaceDE w:val="0"/>
        <w:autoSpaceDN w:val="0"/>
        <w:adjustRightInd w:val="0"/>
        <w:spacing w:after="0" w:line="240" w:lineRule="auto"/>
        <w:ind w:left="1440" w:hanging="360"/>
        <w:jc w:val="both"/>
        <w:rPr>
          <w:del w:id="584" w:author="Kluge, Shauna" w:date="2021-02-26T11:20:00Z"/>
          <w:rFonts w:cstheme="minorHAnsi"/>
        </w:rPr>
      </w:pPr>
      <w:del w:id="585" w:author="Kluge, Shauna" w:date="2021-02-26T11:20:00Z">
        <w:r w:rsidRPr="002B0074" w:rsidDel="00076BE4">
          <w:rPr>
            <w:rFonts w:cstheme="minorHAnsi"/>
          </w:rPr>
          <w:delText>(1)  Out of Area Services.  [Detail provisions of Contractor’s relationships with other affiliated providers that pass through discounts</w:delText>
        </w:r>
        <w:r w:rsidDel="00076BE4">
          <w:rPr>
            <w:rFonts w:cstheme="minorHAnsi"/>
          </w:rPr>
          <w:delText xml:space="preserve"> and may involve additional fees/charges</w:delText>
        </w:r>
        <w:r w:rsidRPr="002B0074" w:rsidDel="00076BE4">
          <w:rPr>
            <w:rFonts w:cstheme="minorHAnsi"/>
          </w:rPr>
          <w:delText>.]</w:delText>
        </w:r>
      </w:del>
    </w:p>
    <w:p w14:paraId="0250E382" w14:textId="6BB7E9FE" w:rsidR="00B52A06" w:rsidRPr="002B0074" w:rsidDel="00076BE4" w:rsidRDefault="00B52A06" w:rsidP="00B52A06">
      <w:pPr>
        <w:autoSpaceDE w:val="0"/>
        <w:autoSpaceDN w:val="0"/>
        <w:adjustRightInd w:val="0"/>
        <w:spacing w:after="0" w:line="240" w:lineRule="auto"/>
        <w:ind w:left="1440" w:hanging="360"/>
        <w:jc w:val="both"/>
        <w:rPr>
          <w:del w:id="586" w:author="Kluge, Shauna" w:date="2021-02-26T11:20:00Z"/>
          <w:rFonts w:cstheme="minorHAnsi"/>
          <w:b/>
          <w:bCs/>
        </w:rPr>
      </w:pPr>
      <w:del w:id="587" w:author="Kluge, Shauna" w:date="2021-02-26T11:20:00Z">
        <w:r w:rsidRPr="002B0074" w:rsidDel="00076BE4">
          <w:rPr>
            <w:rFonts w:cstheme="minorHAnsi"/>
            <w:bCs/>
          </w:rPr>
          <w:delText>(2)</w:delText>
        </w:r>
        <w:r w:rsidRPr="002B0074" w:rsidDel="00076BE4">
          <w:rPr>
            <w:rFonts w:cstheme="minorHAnsi"/>
            <w:bCs/>
          </w:rPr>
          <w:tab/>
          <w:delText xml:space="preserve">Non-Network Providers Outside </w:delText>
        </w:r>
        <w:r w:rsidRPr="002B0074" w:rsidDel="00076BE4">
          <w:rPr>
            <w:rFonts w:cstheme="minorHAnsi"/>
          </w:rPr>
          <w:delText>Contractor</w:delText>
        </w:r>
        <w:r w:rsidRPr="002B0074" w:rsidDel="00076BE4">
          <w:rPr>
            <w:rFonts w:cstheme="minorHAnsi"/>
            <w:bCs/>
          </w:rPr>
          <w:delText>’s Service Area</w:delText>
        </w:r>
        <w:r w:rsidRPr="002B0074" w:rsidDel="00076BE4">
          <w:rPr>
            <w:rFonts w:cstheme="minorHAnsi"/>
            <w:b/>
            <w:bCs/>
          </w:rPr>
          <w:delText xml:space="preserve">.  </w:delText>
        </w:r>
      </w:del>
    </w:p>
    <w:p w14:paraId="7434B4FC" w14:textId="52F0F570" w:rsidR="00B52A06" w:rsidRPr="002B0074" w:rsidDel="00076BE4" w:rsidRDefault="00B52A06" w:rsidP="00B52A06">
      <w:pPr>
        <w:tabs>
          <w:tab w:val="left" w:pos="360"/>
        </w:tabs>
        <w:autoSpaceDE w:val="0"/>
        <w:autoSpaceDN w:val="0"/>
        <w:adjustRightInd w:val="0"/>
        <w:spacing w:after="0" w:line="240" w:lineRule="auto"/>
        <w:ind w:left="2160" w:hanging="720"/>
        <w:jc w:val="both"/>
        <w:rPr>
          <w:del w:id="588" w:author="Kluge, Shauna" w:date="2021-02-26T11:20:00Z"/>
          <w:rFonts w:cstheme="minorHAnsi"/>
        </w:rPr>
      </w:pPr>
      <w:del w:id="589" w:author="Kluge, Shauna" w:date="2021-02-26T11:20:00Z">
        <w:r w:rsidRPr="002B0074" w:rsidDel="00076BE4">
          <w:rPr>
            <w:rFonts w:cstheme="minorHAnsi"/>
          </w:rPr>
          <w:delText>(</w:delText>
        </w:r>
        <w:r w:rsidDel="00076BE4">
          <w:rPr>
            <w:rFonts w:cstheme="minorHAnsi"/>
          </w:rPr>
          <w:delText>A</w:delText>
        </w:r>
        <w:r w:rsidRPr="002B0074" w:rsidDel="00076BE4">
          <w:rPr>
            <w:rFonts w:cstheme="minorHAnsi"/>
          </w:rPr>
          <w:delText>)</w:delText>
        </w:r>
        <w:r w:rsidRPr="002B0074" w:rsidDel="00076BE4">
          <w:rPr>
            <w:rFonts w:cstheme="minorHAnsi"/>
          </w:rPr>
          <w:tab/>
          <w:delText>Member Liability Calculation. When Covered Services are provided outside of Contractor’s service area by non-Network Providers, the amount a Member pays for such services will generally be based on either the affiliated TPA’s non-Network Provider local payment or the pricing arrangements required by applicable state law. In these situations, the Member may be responsible for the difference between the amount that the Non-Network Provider bills and the payment Contractor will make for the Covered Services as set forth in this paragraph.</w:delText>
        </w:r>
      </w:del>
    </w:p>
    <w:p w14:paraId="251021AF" w14:textId="51114D69" w:rsidR="00B52A06" w:rsidRPr="002B0074" w:rsidDel="00076BE4" w:rsidRDefault="00B52A06" w:rsidP="00B52A06">
      <w:pPr>
        <w:tabs>
          <w:tab w:val="left" w:pos="360"/>
        </w:tabs>
        <w:autoSpaceDE w:val="0"/>
        <w:autoSpaceDN w:val="0"/>
        <w:adjustRightInd w:val="0"/>
        <w:spacing w:after="0" w:line="240" w:lineRule="auto"/>
        <w:ind w:left="2160" w:hanging="720"/>
        <w:jc w:val="both"/>
        <w:rPr>
          <w:del w:id="590" w:author="Kluge, Shauna" w:date="2021-02-26T11:20:00Z"/>
          <w:rFonts w:cstheme="minorHAnsi"/>
        </w:rPr>
      </w:pPr>
      <w:del w:id="591" w:author="Kluge, Shauna" w:date="2021-02-26T11:20:00Z">
        <w:r w:rsidRPr="002B0074" w:rsidDel="00076BE4">
          <w:rPr>
            <w:rFonts w:cstheme="minorHAnsi"/>
          </w:rPr>
          <w:delText>(</w:delText>
        </w:r>
        <w:r w:rsidDel="00076BE4">
          <w:rPr>
            <w:rFonts w:cstheme="minorHAnsi"/>
          </w:rPr>
          <w:delText>B</w:delText>
        </w:r>
        <w:r w:rsidRPr="002B0074" w:rsidDel="00076BE4">
          <w:rPr>
            <w:rFonts w:cstheme="minorHAnsi"/>
          </w:rPr>
          <w:delText>)</w:delText>
        </w:r>
        <w:r w:rsidRPr="002B0074" w:rsidDel="00076BE4">
          <w:rPr>
            <w:rFonts w:cstheme="minorHAnsi"/>
          </w:rPr>
          <w:tab/>
          <w:delText>Exceptions. In some exception cases, Contractor may pay Claims from non-Network Providers outside of Contractor’s service area based on the Provider’s Billed Charges, such as in situations where a Member did not have reasonable access to a Network Provider, as determined by Contractor in Contractor’s sole and absolute discretion or by applicable state law. In other exception cases, Contractor may pay such a Claim based on the payment it would make if Contractor were paying a non-Network Provider inside of Contractor’s service area, as described elsewhere in this Agreement, where the affiliated TPA’s corresponding payment would be more than Contractor’s in-service area non-Network Provider payment, or in its sole and absolute discretion, Contractor may negotiate a payment with such a Provider on an exception basis. In any of these exception situations, the Member may be responsible for the difference between the amount that the non-Network Provider bills and the payment Contractor will make for the Covered Services as set forth in this paragraph.</w:delText>
        </w:r>
      </w:del>
    </w:p>
    <w:p w14:paraId="76E903F9" w14:textId="77777777" w:rsidR="00B52A06" w:rsidRPr="002B0074" w:rsidRDefault="00B52A06" w:rsidP="00B52A06">
      <w:pPr>
        <w:autoSpaceDE w:val="0"/>
        <w:autoSpaceDN w:val="0"/>
        <w:adjustRightInd w:val="0"/>
        <w:spacing w:after="0" w:line="240" w:lineRule="auto"/>
        <w:ind w:left="1800" w:hanging="360"/>
        <w:jc w:val="both"/>
        <w:rPr>
          <w:rFonts w:cstheme="minorHAnsi"/>
          <w:color w:val="DAEEF3"/>
        </w:rPr>
      </w:pPr>
    </w:p>
    <w:p w14:paraId="644A59A5" w14:textId="77777777" w:rsidR="00B52A06" w:rsidRPr="002B0074" w:rsidRDefault="00B52A06" w:rsidP="00B52A06">
      <w:pPr>
        <w:pStyle w:val="Footer"/>
        <w:spacing w:line="240" w:lineRule="exact"/>
        <w:ind w:left="360" w:hanging="360"/>
        <w:jc w:val="both"/>
        <w:outlineLvl w:val="0"/>
        <w:rPr>
          <w:rFonts w:cstheme="minorHAnsi"/>
          <w:b/>
        </w:rPr>
      </w:pPr>
      <w:r w:rsidRPr="002B0074">
        <w:rPr>
          <w:rFonts w:cstheme="minorHAnsi"/>
          <w:b/>
        </w:rPr>
        <w:t xml:space="preserve">2.  </w:t>
      </w:r>
      <w:r>
        <w:rPr>
          <w:rFonts w:cstheme="minorHAnsi"/>
          <w:b/>
        </w:rPr>
        <w:tab/>
      </w:r>
      <w:r w:rsidRPr="002B0074">
        <w:rPr>
          <w:rFonts w:cstheme="minorHAnsi"/>
          <w:b/>
        </w:rPr>
        <w:t>Consideration and Premiums</w:t>
      </w:r>
      <w:r>
        <w:rPr>
          <w:rFonts w:cstheme="minorHAnsi"/>
          <w:b/>
        </w:rPr>
        <w:t>.</w:t>
      </w:r>
    </w:p>
    <w:p w14:paraId="135E0841" w14:textId="77777777" w:rsidR="00B52A06" w:rsidRPr="002B0074" w:rsidRDefault="00B52A06" w:rsidP="00B52A06">
      <w:pPr>
        <w:spacing w:after="0" w:line="240" w:lineRule="auto"/>
        <w:ind w:left="720" w:hanging="360"/>
        <w:jc w:val="both"/>
        <w:outlineLvl w:val="0"/>
        <w:rPr>
          <w:rFonts w:cstheme="minorHAnsi"/>
        </w:rPr>
      </w:pPr>
      <w:r w:rsidRPr="002B0074">
        <w:rPr>
          <w:rFonts w:cstheme="minorHAnsi"/>
        </w:rPr>
        <w:t>A.  Charges and Payment Terms</w:t>
      </w:r>
    </w:p>
    <w:p w14:paraId="196F5C04" w14:textId="77777777" w:rsidR="00B52A06" w:rsidRPr="002B0074" w:rsidRDefault="00B52A06" w:rsidP="00B52A06">
      <w:pPr>
        <w:numPr>
          <w:ilvl w:val="0"/>
          <w:numId w:val="5"/>
        </w:numPr>
        <w:tabs>
          <w:tab w:val="clear" w:pos="3240"/>
          <w:tab w:val="num" w:pos="1080"/>
        </w:tabs>
        <w:spacing w:after="0" w:line="240" w:lineRule="auto"/>
        <w:ind w:left="1080"/>
        <w:jc w:val="both"/>
      </w:pPr>
      <w:r w:rsidRPr="330D64E8">
        <w:t xml:space="preserve">Administrative Charge  </w:t>
      </w:r>
    </w:p>
    <w:p w14:paraId="6029B3FB" w14:textId="77777777" w:rsidR="00B52A06" w:rsidRPr="004A2EC0" w:rsidRDefault="00B52A06" w:rsidP="00B52A06">
      <w:pPr>
        <w:pStyle w:val="ListParagraph"/>
        <w:numPr>
          <w:ilvl w:val="2"/>
          <w:numId w:val="14"/>
        </w:numPr>
        <w:spacing w:after="0" w:line="240" w:lineRule="exact"/>
        <w:ind w:left="1440"/>
        <w:jc w:val="both"/>
      </w:pPr>
      <w:r>
        <w:t>To compensate the Contractor for administrative services provided for State employees and Early Retirees, the State will pay administrative charges monthly to the Contractor.  The administrative charge is computed by multiplying the number of Subscribers covered, times the rate specified below:</w:t>
      </w:r>
    </w:p>
    <w:p w14:paraId="3AEA9CAB" w14:textId="77777777" w:rsidR="00B52A06" w:rsidRPr="002B0074" w:rsidRDefault="00B52A06" w:rsidP="00B52A06">
      <w:pPr>
        <w:spacing w:line="240" w:lineRule="exact"/>
        <w:ind w:left="1440" w:hanging="360"/>
        <w:outlineLvl w:val="0"/>
        <w:rPr>
          <w:rFonts w:cstheme="minorHAnsi"/>
        </w:rPr>
      </w:pPr>
    </w:p>
    <w:p w14:paraId="558928F5" w14:textId="77777777" w:rsidR="00B52A06" w:rsidRPr="002B0074" w:rsidRDefault="00B52A06" w:rsidP="00B52A06">
      <w:pPr>
        <w:spacing w:after="0" w:line="240" w:lineRule="auto"/>
        <w:jc w:val="center"/>
        <w:outlineLvl w:val="0"/>
        <w:rPr>
          <w:rFonts w:cstheme="minorHAnsi"/>
        </w:rPr>
      </w:pPr>
      <w:r w:rsidRPr="002B0074">
        <w:rPr>
          <w:rFonts w:cstheme="minorHAnsi"/>
        </w:rPr>
        <w:t>STATE OF INDIANA</w:t>
      </w:r>
    </w:p>
    <w:p w14:paraId="09F51ADF" w14:textId="77777777" w:rsidR="00B52A06" w:rsidRPr="002B0074" w:rsidRDefault="00B52A06" w:rsidP="00B52A06">
      <w:pPr>
        <w:spacing w:after="0" w:line="240" w:lineRule="auto"/>
        <w:jc w:val="center"/>
        <w:rPr>
          <w:rFonts w:cstheme="minorHAnsi"/>
        </w:rPr>
      </w:pPr>
      <w:r w:rsidRPr="002B0074">
        <w:rPr>
          <w:rFonts w:cstheme="minorHAnsi"/>
        </w:rPr>
        <w:t>SCHEDULE OF FINANCIAL VARIABLES</w:t>
      </w:r>
    </w:p>
    <w:p w14:paraId="1B1484A7" w14:textId="77777777" w:rsidR="00B52A06" w:rsidRPr="002B0074" w:rsidRDefault="00B52A06" w:rsidP="00B52A06">
      <w:pPr>
        <w:spacing w:after="0" w:line="240" w:lineRule="auto"/>
        <w:jc w:val="center"/>
        <w:rPr>
          <w:rFonts w:cstheme="minorHAnsi"/>
        </w:rPr>
      </w:pPr>
      <w:r w:rsidRPr="002B0074">
        <w:rPr>
          <w:rFonts w:cstheme="minorHAnsi"/>
        </w:rPr>
        <w:t xml:space="preserve">EFFECTIVE </w:t>
      </w:r>
      <w:r>
        <w:rPr>
          <w:rFonts w:cstheme="minorHAnsi"/>
        </w:rPr>
        <w:t>January 1, 2022</w:t>
      </w:r>
    </w:p>
    <w:p w14:paraId="7D31B183" w14:textId="77777777" w:rsidR="00B52A06" w:rsidRPr="002B0074" w:rsidRDefault="00B52A06" w:rsidP="00B52A06">
      <w:pPr>
        <w:spacing w:after="0" w:line="240" w:lineRule="auto"/>
        <w:jc w:val="center"/>
        <w:rPr>
          <w:rFonts w:cstheme="minorHAnsi"/>
        </w:rPr>
      </w:pPr>
      <w:r>
        <w:rPr>
          <w:rFonts w:cstheme="minorHAnsi"/>
        </w:rPr>
        <w:t xml:space="preserve">MONTHLY </w:t>
      </w:r>
      <w:r w:rsidRPr="002B0074">
        <w:rPr>
          <w:rFonts w:cstheme="minorHAnsi"/>
        </w:rPr>
        <w:t>ADMINISTRATIVE CHARGES</w:t>
      </w:r>
    </w:p>
    <w:tbl>
      <w:tblPr>
        <w:tblW w:w="9510" w:type="dxa"/>
        <w:tblInd w:w="18" w:type="dxa"/>
        <w:tblLook w:val="04A0" w:firstRow="1" w:lastRow="0" w:firstColumn="1" w:lastColumn="0" w:noHBand="0" w:noVBand="1"/>
      </w:tblPr>
      <w:tblGrid>
        <w:gridCol w:w="2880"/>
        <w:gridCol w:w="2130"/>
        <w:gridCol w:w="4500"/>
      </w:tblGrid>
      <w:tr w:rsidR="00B52A06" w:rsidRPr="002B0074" w14:paraId="58633614" w14:textId="77777777" w:rsidTr="0087161C">
        <w:trPr>
          <w:trHeight w:val="413"/>
        </w:trPr>
        <w:tc>
          <w:tcPr>
            <w:tcW w:w="9510" w:type="dxa"/>
            <w:gridSpan w:val="3"/>
            <w:tcBorders>
              <w:top w:val="single" w:sz="4" w:space="0" w:color="auto"/>
              <w:left w:val="single" w:sz="4" w:space="0" w:color="000000"/>
              <w:bottom w:val="single" w:sz="4" w:space="0" w:color="auto"/>
              <w:right w:val="single" w:sz="4" w:space="0" w:color="000000"/>
            </w:tcBorders>
            <w:shd w:val="clear" w:color="auto" w:fill="auto"/>
            <w:vAlign w:val="bottom"/>
          </w:tcPr>
          <w:p w14:paraId="7673ED4A" w14:textId="77777777" w:rsidR="00B52A06" w:rsidRPr="002B0074" w:rsidRDefault="00B52A06" w:rsidP="0087161C">
            <w:pPr>
              <w:jc w:val="center"/>
              <w:rPr>
                <w:rFonts w:cstheme="minorHAnsi"/>
                <w:b/>
                <w:bCs/>
                <w:color w:val="000000"/>
              </w:rPr>
            </w:pPr>
          </w:p>
        </w:tc>
      </w:tr>
      <w:tr w:rsidR="00B52A06" w:rsidRPr="002B0074" w14:paraId="64FCC81F" w14:textId="77777777" w:rsidTr="0087161C">
        <w:trPr>
          <w:trHeight w:val="300"/>
        </w:trPr>
        <w:tc>
          <w:tcPr>
            <w:tcW w:w="2880" w:type="dxa"/>
            <w:tcBorders>
              <w:top w:val="single" w:sz="4" w:space="0" w:color="auto"/>
              <w:left w:val="single" w:sz="4" w:space="0" w:color="000000"/>
              <w:bottom w:val="single" w:sz="4" w:space="0" w:color="BFBFBF"/>
              <w:right w:val="single" w:sz="4" w:space="0" w:color="BFBFBF"/>
            </w:tcBorders>
            <w:shd w:val="clear" w:color="auto" w:fill="auto"/>
            <w:noWrap/>
            <w:vAlign w:val="bottom"/>
          </w:tcPr>
          <w:p w14:paraId="711E8364" w14:textId="77777777" w:rsidR="00B52A06" w:rsidRPr="002B0074" w:rsidRDefault="00B52A06" w:rsidP="0087161C">
            <w:pPr>
              <w:rPr>
                <w:rFonts w:cstheme="minorHAnsi"/>
                <w:color w:val="000000"/>
              </w:rPr>
            </w:pPr>
            <w:r w:rsidRPr="002B0074">
              <w:rPr>
                <w:rFonts w:cstheme="minorHAnsi"/>
                <w:color w:val="000000"/>
              </w:rPr>
              <w:t>Administrative Fee</w:t>
            </w:r>
          </w:p>
        </w:tc>
        <w:tc>
          <w:tcPr>
            <w:tcW w:w="2130" w:type="dxa"/>
            <w:tcBorders>
              <w:top w:val="single" w:sz="4" w:space="0" w:color="auto"/>
              <w:left w:val="nil"/>
              <w:bottom w:val="single" w:sz="4" w:space="0" w:color="BFBFBF"/>
              <w:right w:val="single" w:sz="4" w:space="0" w:color="BFBFBF"/>
            </w:tcBorders>
            <w:shd w:val="clear" w:color="auto" w:fill="auto"/>
            <w:noWrap/>
            <w:vAlign w:val="bottom"/>
          </w:tcPr>
          <w:p w14:paraId="3AA38346" w14:textId="77777777" w:rsidR="00B52A06" w:rsidRPr="002B0074" w:rsidRDefault="00B52A06" w:rsidP="0087161C">
            <w:pPr>
              <w:rPr>
                <w:rFonts w:cstheme="minorHAnsi"/>
                <w:color w:val="000000"/>
              </w:rPr>
            </w:pPr>
            <w:r w:rsidRPr="002B0074">
              <w:rPr>
                <w:rFonts w:cstheme="minorHAnsi"/>
                <w:color w:val="000000"/>
              </w:rPr>
              <w:t xml:space="preserve"> $                    </w:t>
            </w:r>
          </w:p>
        </w:tc>
        <w:tc>
          <w:tcPr>
            <w:tcW w:w="4500" w:type="dxa"/>
            <w:tcBorders>
              <w:top w:val="single" w:sz="4" w:space="0" w:color="auto"/>
              <w:left w:val="nil"/>
              <w:bottom w:val="single" w:sz="4" w:space="0" w:color="BFBFBF"/>
              <w:right w:val="single" w:sz="4" w:space="0" w:color="auto"/>
            </w:tcBorders>
            <w:shd w:val="clear" w:color="auto" w:fill="auto"/>
            <w:noWrap/>
            <w:vAlign w:val="bottom"/>
          </w:tcPr>
          <w:p w14:paraId="2DEFD64B" w14:textId="77777777" w:rsidR="00B52A06" w:rsidRPr="002B0074" w:rsidRDefault="00B52A06" w:rsidP="0087161C">
            <w:pPr>
              <w:rPr>
                <w:rFonts w:cstheme="minorHAnsi"/>
                <w:color w:val="339966"/>
              </w:rPr>
            </w:pPr>
            <w:r w:rsidRPr="002B0074">
              <w:rPr>
                <w:rFonts w:cstheme="minorHAnsi"/>
                <w:color w:val="000000"/>
              </w:rPr>
              <w:t>subject to performance guarantees</w:t>
            </w:r>
          </w:p>
        </w:tc>
      </w:tr>
      <w:tr w:rsidR="00B52A06" w:rsidRPr="002B0074" w14:paraId="0F8894D3" w14:textId="77777777" w:rsidTr="0087161C">
        <w:trPr>
          <w:trHeight w:val="300"/>
        </w:trPr>
        <w:tc>
          <w:tcPr>
            <w:tcW w:w="2880" w:type="dxa"/>
            <w:tcBorders>
              <w:top w:val="single" w:sz="4" w:space="0" w:color="BFBFBF"/>
              <w:left w:val="single" w:sz="4" w:space="0" w:color="000000"/>
              <w:bottom w:val="single" w:sz="4" w:space="0" w:color="BFBFBF"/>
              <w:right w:val="single" w:sz="4" w:space="0" w:color="BFBFBF"/>
            </w:tcBorders>
            <w:shd w:val="clear" w:color="auto" w:fill="auto"/>
            <w:noWrap/>
            <w:vAlign w:val="bottom"/>
          </w:tcPr>
          <w:p w14:paraId="50963509" w14:textId="77777777" w:rsidR="00B52A06" w:rsidRPr="002B0074" w:rsidRDefault="00B52A06" w:rsidP="0087161C">
            <w:pPr>
              <w:rPr>
                <w:rFonts w:cstheme="minorHAnsi"/>
                <w:color w:val="000000"/>
              </w:rPr>
            </w:pPr>
            <w:r w:rsidRPr="002B0074">
              <w:rPr>
                <w:rFonts w:cstheme="minorHAnsi"/>
                <w:color w:val="000000"/>
              </w:rPr>
              <w:t>Network Access Fee</w:t>
            </w:r>
          </w:p>
        </w:tc>
        <w:tc>
          <w:tcPr>
            <w:tcW w:w="2130" w:type="dxa"/>
            <w:tcBorders>
              <w:top w:val="nil"/>
              <w:left w:val="nil"/>
              <w:bottom w:val="single" w:sz="4" w:space="0" w:color="BFBFBF"/>
              <w:right w:val="single" w:sz="4" w:space="0" w:color="BFBFBF"/>
            </w:tcBorders>
            <w:shd w:val="clear" w:color="auto" w:fill="auto"/>
            <w:noWrap/>
            <w:vAlign w:val="bottom"/>
          </w:tcPr>
          <w:p w14:paraId="2D7D8A10" w14:textId="77777777" w:rsidR="00B52A06" w:rsidRPr="002B0074" w:rsidRDefault="00B52A06" w:rsidP="0087161C">
            <w:pPr>
              <w:rPr>
                <w:rFonts w:cstheme="minorHAnsi"/>
                <w:color w:val="000000"/>
              </w:rPr>
            </w:pPr>
            <w:r w:rsidRPr="002B0074">
              <w:rPr>
                <w:rFonts w:cstheme="minorHAnsi"/>
                <w:color w:val="000000"/>
              </w:rPr>
              <w:t xml:space="preserve"> $                    </w:t>
            </w:r>
          </w:p>
        </w:tc>
        <w:tc>
          <w:tcPr>
            <w:tcW w:w="4500" w:type="dxa"/>
            <w:tcBorders>
              <w:top w:val="nil"/>
              <w:left w:val="nil"/>
              <w:bottom w:val="single" w:sz="4" w:space="0" w:color="BFBFBF"/>
              <w:right w:val="single" w:sz="4" w:space="0" w:color="auto"/>
            </w:tcBorders>
            <w:shd w:val="clear" w:color="auto" w:fill="auto"/>
            <w:noWrap/>
            <w:vAlign w:val="bottom"/>
          </w:tcPr>
          <w:p w14:paraId="442661F4" w14:textId="77777777" w:rsidR="00B52A06" w:rsidRPr="002B0074" w:rsidRDefault="00B52A06" w:rsidP="0087161C">
            <w:pPr>
              <w:rPr>
                <w:rFonts w:cstheme="minorHAnsi"/>
                <w:color w:val="000000"/>
              </w:rPr>
            </w:pPr>
          </w:p>
        </w:tc>
      </w:tr>
      <w:tr w:rsidR="00B52A06" w:rsidRPr="002B0074" w14:paraId="0CB60C3D" w14:textId="77777777" w:rsidTr="0087161C">
        <w:trPr>
          <w:trHeight w:val="300"/>
        </w:trPr>
        <w:tc>
          <w:tcPr>
            <w:tcW w:w="2880" w:type="dxa"/>
            <w:tcBorders>
              <w:top w:val="single" w:sz="4" w:space="0" w:color="BFBFBF"/>
              <w:left w:val="single" w:sz="4" w:space="0" w:color="000000"/>
              <w:bottom w:val="single" w:sz="4" w:space="0" w:color="BFBFBF"/>
              <w:right w:val="single" w:sz="4" w:space="0" w:color="BFBFBF"/>
            </w:tcBorders>
            <w:shd w:val="clear" w:color="auto" w:fill="auto"/>
            <w:noWrap/>
            <w:vAlign w:val="bottom"/>
          </w:tcPr>
          <w:p w14:paraId="05C22B90" w14:textId="77777777" w:rsidR="00B52A06" w:rsidRDefault="00B52A06" w:rsidP="0087161C">
            <w:pPr>
              <w:rPr>
                <w:rFonts w:cstheme="minorHAnsi"/>
                <w:color w:val="000000"/>
              </w:rPr>
            </w:pPr>
            <w:r>
              <w:rPr>
                <w:rFonts w:cstheme="minorHAnsi"/>
                <w:color w:val="000000"/>
              </w:rPr>
              <w:t>Disease Management Fee</w:t>
            </w:r>
          </w:p>
        </w:tc>
        <w:tc>
          <w:tcPr>
            <w:tcW w:w="2130" w:type="dxa"/>
            <w:tcBorders>
              <w:top w:val="single" w:sz="4" w:space="0" w:color="BFBFBF"/>
              <w:left w:val="nil"/>
              <w:bottom w:val="single" w:sz="4" w:space="0" w:color="BFBFBF"/>
              <w:right w:val="single" w:sz="4" w:space="0" w:color="BFBFBF"/>
            </w:tcBorders>
            <w:shd w:val="clear" w:color="auto" w:fill="auto"/>
            <w:noWrap/>
            <w:vAlign w:val="bottom"/>
          </w:tcPr>
          <w:p w14:paraId="050DDCAD" w14:textId="77777777" w:rsidR="00B52A06" w:rsidRPr="002B0074" w:rsidRDefault="00B52A06" w:rsidP="0087161C">
            <w:pPr>
              <w:rPr>
                <w:rFonts w:cstheme="minorHAnsi"/>
                <w:color w:val="000000"/>
              </w:rPr>
            </w:pPr>
            <w:r>
              <w:rPr>
                <w:rFonts w:cstheme="minorHAnsi"/>
                <w:color w:val="000000"/>
              </w:rPr>
              <w:t>$</w:t>
            </w:r>
          </w:p>
        </w:tc>
        <w:tc>
          <w:tcPr>
            <w:tcW w:w="4500" w:type="dxa"/>
            <w:tcBorders>
              <w:top w:val="single" w:sz="4" w:space="0" w:color="BFBFBF"/>
              <w:left w:val="nil"/>
              <w:bottom w:val="single" w:sz="4" w:space="0" w:color="BFBFBF"/>
              <w:right w:val="single" w:sz="4" w:space="0" w:color="auto"/>
            </w:tcBorders>
            <w:shd w:val="clear" w:color="auto" w:fill="auto"/>
            <w:noWrap/>
            <w:vAlign w:val="bottom"/>
          </w:tcPr>
          <w:p w14:paraId="7FD79683" w14:textId="77777777" w:rsidR="00B52A06" w:rsidRPr="002B0074" w:rsidRDefault="00B52A06" w:rsidP="0087161C">
            <w:pPr>
              <w:rPr>
                <w:rFonts w:cstheme="minorHAnsi"/>
                <w:color w:val="000000"/>
              </w:rPr>
            </w:pPr>
          </w:p>
        </w:tc>
      </w:tr>
      <w:tr w:rsidR="00B52A06" w:rsidRPr="002B0074" w14:paraId="734BFD86" w14:textId="77777777" w:rsidTr="0087161C">
        <w:trPr>
          <w:trHeight w:val="300"/>
        </w:trPr>
        <w:tc>
          <w:tcPr>
            <w:tcW w:w="2880" w:type="dxa"/>
            <w:tcBorders>
              <w:top w:val="single" w:sz="4" w:space="0" w:color="BFBFBF"/>
              <w:left w:val="single" w:sz="4" w:space="0" w:color="000000"/>
              <w:bottom w:val="single" w:sz="4" w:space="0" w:color="BFBFBF"/>
              <w:right w:val="single" w:sz="4" w:space="0" w:color="BFBFBF"/>
            </w:tcBorders>
            <w:shd w:val="clear" w:color="auto" w:fill="DEEAF6" w:themeFill="accent5" w:themeFillTint="33"/>
            <w:noWrap/>
            <w:vAlign w:val="bottom"/>
          </w:tcPr>
          <w:p w14:paraId="3F004252" w14:textId="77777777" w:rsidR="00B52A06" w:rsidRPr="002B0074" w:rsidRDefault="00B52A06" w:rsidP="0087161C">
            <w:pPr>
              <w:rPr>
                <w:rFonts w:cstheme="minorHAnsi"/>
                <w:color w:val="000000"/>
              </w:rPr>
            </w:pPr>
            <w:r>
              <w:rPr>
                <w:rFonts w:cstheme="minorHAnsi"/>
                <w:color w:val="000000"/>
              </w:rPr>
              <w:t>Additional rows added for programs as necessary</w:t>
            </w:r>
          </w:p>
        </w:tc>
        <w:tc>
          <w:tcPr>
            <w:tcW w:w="2130" w:type="dxa"/>
            <w:tcBorders>
              <w:top w:val="single" w:sz="4" w:space="0" w:color="BFBFBF"/>
              <w:left w:val="nil"/>
              <w:bottom w:val="single" w:sz="4" w:space="0" w:color="BFBFBF"/>
              <w:right w:val="single" w:sz="4" w:space="0" w:color="BFBFBF"/>
            </w:tcBorders>
            <w:shd w:val="clear" w:color="auto" w:fill="DEEAF6" w:themeFill="accent5" w:themeFillTint="33"/>
            <w:noWrap/>
            <w:vAlign w:val="bottom"/>
          </w:tcPr>
          <w:p w14:paraId="07FD2C8B" w14:textId="77777777" w:rsidR="00B52A06" w:rsidRPr="002B0074" w:rsidRDefault="00B52A06" w:rsidP="0087161C">
            <w:pPr>
              <w:rPr>
                <w:rFonts w:cstheme="minorHAnsi"/>
                <w:color w:val="000000"/>
              </w:rPr>
            </w:pPr>
            <w:r w:rsidRPr="002B0074">
              <w:rPr>
                <w:rFonts w:cstheme="minorHAnsi"/>
                <w:color w:val="000000"/>
              </w:rPr>
              <w:t xml:space="preserve"> $                  </w:t>
            </w:r>
          </w:p>
        </w:tc>
        <w:tc>
          <w:tcPr>
            <w:tcW w:w="4500" w:type="dxa"/>
            <w:tcBorders>
              <w:top w:val="single" w:sz="4" w:space="0" w:color="BFBFBF"/>
              <w:left w:val="nil"/>
              <w:bottom w:val="single" w:sz="4" w:space="0" w:color="BFBFBF"/>
              <w:right w:val="single" w:sz="4" w:space="0" w:color="auto"/>
            </w:tcBorders>
            <w:shd w:val="clear" w:color="auto" w:fill="DEEAF6" w:themeFill="accent5" w:themeFillTint="33"/>
            <w:noWrap/>
            <w:vAlign w:val="bottom"/>
          </w:tcPr>
          <w:p w14:paraId="16A2816D" w14:textId="77777777" w:rsidR="00B52A06" w:rsidRPr="002B0074" w:rsidRDefault="00B52A06" w:rsidP="0087161C">
            <w:pPr>
              <w:rPr>
                <w:rFonts w:cstheme="minorHAnsi"/>
                <w:color w:val="000000"/>
              </w:rPr>
            </w:pPr>
          </w:p>
        </w:tc>
      </w:tr>
      <w:tr w:rsidR="00B52A06" w:rsidRPr="002B0074" w14:paraId="67AA8598" w14:textId="77777777" w:rsidTr="0087161C">
        <w:trPr>
          <w:trHeight w:val="315"/>
        </w:trPr>
        <w:tc>
          <w:tcPr>
            <w:tcW w:w="2880" w:type="dxa"/>
            <w:tcBorders>
              <w:top w:val="single" w:sz="4" w:space="0" w:color="BFBFBF"/>
              <w:left w:val="single" w:sz="4" w:space="0" w:color="000000"/>
              <w:bottom w:val="single" w:sz="4" w:space="0" w:color="auto"/>
              <w:right w:val="nil"/>
            </w:tcBorders>
            <w:shd w:val="clear" w:color="auto" w:fill="auto"/>
            <w:noWrap/>
            <w:vAlign w:val="bottom"/>
          </w:tcPr>
          <w:p w14:paraId="4549F018" w14:textId="77777777" w:rsidR="00B52A06" w:rsidRPr="002B0074" w:rsidRDefault="00B52A06" w:rsidP="0087161C">
            <w:pPr>
              <w:rPr>
                <w:rFonts w:cstheme="minorHAnsi"/>
                <w:color w:val="000000"/>
              </w:rPr>
            </w:pPr>
            <w:r w:rsidRPr="002B0074">
              <w:rPr>
                <w:rFonts w:cstheme="minorHAnsi"/>
                <w:color w:val="000000"/>
              </w:rPr>
              <w:t> </w:t>
            </w:r>
          </w:p>
        </w:tc>
        <w:tc>
          <w:tcPr>
            <w:tcW w:w="2130" w:type="dxa"/>
            <w:tcBorders>
              <w:top w:val="double" w:sz="4" w:space="0" w:color="auto"/>
              <w:left w:val="nil"/>
              <w:bottom w:val="single" w:sz="4" w:space="0" w:color="auto"/>
              <w:right w:val="nil"/>
            </w:tcBorders>
            <w:shd w:val="clear" w:color="auto" w:fill="auto"/>
            <w:noWrap/>
            <w:vAlign w:val="bottom"/>
          </w:tcPr>
          <w:p w14:paraId="408CB0A5" w14:textId="77777777" w:rsidR="00B52A06" w:rsidRPr="002B0074" w:rsidRDefault="00B52A06" w:rsidP="0087161C">
            <w:pPr>
              <w:rPr>
                <w:rFonts w:cstheme="minorHAnsi"/>
                <w:color w:val="000000"/>
              </w:rPr>
            </w:pPr>
            <w:r w:rsidRPr="002B0074">
              <w:rPr>
                <w:rFonts w:cstheme="minorHAnsi"/>
                <w:color w:val="000000"/>
              </w:rPr>
              <w:t xml:space="preserve"> $                  </w:t>
            </w:r>
          </w:p>
        </w:tc>
        <w:tc>
          <w:tcPr>
            <w:tcW w:w="4500" w:type="dxa"/>
            <w:tcBorders>
              <w:top w:val="single" w:sz="4" w:space="0" w:color="BFBFBF"/>
              <w:left w:val="nil"/>
              <w:bottom w:val="single" w:sz="4" w:space="0" w:color="auto"/>
              <w:right w:val="single" w:sz="4" w:space="0" w:color="auto"/>
            </w:tcBorders>
            <w:shd w:val="clear" w:color="auto" w:fill="auto"/>
            <w:noWrap/>
            <w:vAlign w:val="bottom"/>
          </w:tcPr>
          <w:p w14:paraId="7061814E" w14:textId="77777777" w:rsidR="00B52A06" w:rsidRPr="002B0074" w:rsidRDefault="00B52A06" w:rsidP="0087161C">
            <w:pPr>
              <w:rPr>
                <w:rFonts w:cstheme="minorHAnsi"/>
                <w:color w:val="000000"/>
              </w:rPr>
            </w:pPr>
            <w:r w:rsidRPr="002B0074">
              <w:rPr>
                <w:rFonts w:cstheme="minorHAnsi"/>
                <w:color w:val="000000"/>
              </w:rPr>
              <w:t> </w:t>
            </w:r>
          </w:p>
        </w:tc>
      </w:tr>
    </w:tbl>
    <w:p w14:paraId="13D40697" w14:textId="77B5416C" w:rsidR="00B52A06" w:rsidRPr="002B0074" w:rsidRDefault="00B52A06" w:rsidP="00B52A06">
      <w:pPr>
        <w:jc w:val="both"/>
        <w:rPr>
          <w:rFonts w:cstheme="minorHAnsi"/>
        </w:rPr>
      </w:pPr>
      <w:r w:rsidRPr="002B0074">
        <w:rPr>
          <w:rFonts w:cstheme="minorHAnsi"/>
        </w:rPr>
        <w:t>The administrative fee, equivalent to $XXXX P</w:t>
      </w:r>
      <w:del w:id="592" w:author="Kluge, Shauna" w:date="2021-02-26T11:20:00Z">
        <w:r w:rsidRPr="002B0074" w:rsidDel="00076BE4">
          <w:rPr>
            <w:rFonts w:cstheme="minorHAnsi"/>
          </w:rPr>
          <w:delText>E</w:delText>
        </w:r>
      </w:del>
      <w:ins w:id="593" w:author="Kluge, Shauna" w:date="2021-02-26T11:20:00Z">
        <w:r w:rsidR="00076BE4">
          <w:rPr>
            <w:rFonts w:cstheme="minorHAnsi"/>
          </w:rPr>
          <w:t>S</w:t>
        </w:r>
      </w:ins>
      <w:r w:rsidRPr="002B0074">
        <w:rPr>
          <w:rFonts w:cstheme="minorHAnsi"/>
        </w:rPr>
        <w:t xml:space="preserve">PM, will be </w:t>
      </w:r>
      <w:r>
        <w:rPr>
          <w:rFonts w:cstheme="minorHAnsi"/>
        </w:rPr>
        <w:t xml:space="preserve">offered </w:t>
      </w:r>
      <w:r w:rsidRPr="002B0074">
        <w:rPr>
          <w:rFonts w:cstheme="minorHAnsi"/>
        </w:rPr>
        <w:t xml:space="preserve">to the Indiana State Police Department and Conversation/Excise Plans. </w:t>
      </w:r>
      <w:r>
        <w:rPr>
          <w:rFonts w:cstheme="minorHAnsi"/>
        </w:rPr>
        <w:t xml:space="preserve"> [No other terms or portions of this Contract applies to the Indiana State Police Department and Conversation/Excise Plans.]</w:t>
      </w:r>
    </w:p>
    <w:p w14:paraId="480D97B0" w14:textId="77777777" w:rsidR="00B52A06" w:rsidRPr="002B0074" w:rsidRDefault="00B52A06" w:rsidP="00B52A06">
      <w:pPr>
        <w:spacing w:line="240" w:lineRule="exact"/>
        <w:rPr>
          <w:rFonts w:cstheme="minorHAnsi"/>
          <w:b/>
        </w:rPr>
      </w:pPr>
      <w:r w:rsidRPr="002B0074">
        <w:rPr>
          <w:rFonts w:cstheme="minorHAnsi"/>
          <w:b/>
        </w:rPr>
        <w:t>Additional School Corporation COBRA Fee (Per Subscriber Per Month)</w:t>
      </w:r>
      <w:r w:rsidRPr="002B0074">
        <w:rPr>
          <w:rFonts w:cstheme="minorHAnsi"/>
          <w:b/>
        </w:rPr>
        <w:tab/>
        <w:t>$XXX</w:t>
      </w:r>
      <w:r w:rsidRPr="002B0074">
        <w:rPr>
          <w:rFonts w:cstheme="minorHAnsi"/>
          <w:b/>
        </w:rPr>
        <w:tab/>
      </w:r>
    </w:p>
    <w:p w14:paraId="4C8103B1" w14:textId="7AEA5A34" w:rsidR="00B52A06" w:rsidRPr="002B0074" w:rsidRDefault="00B52A06" w:rsidP="00B52A06">
      <w:pPr>
        <w:spacing w:after="0" w:line="240" w:lineRule="exact"/>
        <w:ind w:left="1440" w:hanging="360"/>
        <w:jc w:val="both"/>
        <w:rPr>
          <w:rFonts w:cstheme="minorHAnsi"/>
        </w:rPr>
      </w:pPr>
      <w:r>
        <w:rPr>
          <w:rFonts w:cstheme="minorHAnsi"/>
        </w:rPr>
        <w:t>(B)</w:t>
      </w:r>
      <w:r>
        <w:rPr>
          <w:rFonts w:cstheme="minorHAnsi"/>
        </w:rPr>
        <w:tab/>
      </w:r>
      <w:r w:rsidRPr="002B0074">
        <w:rPr>
          <w:rFonts w:cstheme="minorHAnsi"/>
        </w:rPr>
        <w:t>The State is paying Contractor to administer the State’s health care plans. The State is not paying Contractor to have its employees and agents criticize the State plan design or administration of the plan. A commitment to loyal customer service is guaranteed under this agreement in that if an occurrence of criticism is credibly reported to the State executives responsible for the plans the State will deduct from the administrative fee XXXXXXXXX dollars ($XXXXX) for each such criticism reported to the State</w:t>
      </w:r>
      <w:ins w:id="594" w:author="Kluge, Shauna" w:date="2021-02-26T11:21:00Z">
        <w:r w:rsidR="00076BE4">
          <w:rPr>
            <w:rFonts w:cstheme="minorHAnsi"/>
          </w:rPr>
          <w:t>.</w:t>
        </w:r>
      </w:ins>
      <w:r w:rsidRPr="002B0074">
        <w:rPr>
          <w:rFonts w:cstheme="minorHAnsi"/>
        </w:rPr>
        <w:t xml:space="preserve"> This clause can</w:t>
      </w:r>
      <w:ins w:id="595" w:author="Kluge, Shauna" w:date="2021-02-26T11:21:00Z">
        <w:r w:rsidR="00076BE4">
          <w:rPr>
            <w:rFonts w:cstheme="minorHAnsi"/>
          </w:rPr>
          <w:t>ot</w:t>
        </w:r>
      </w:ins>
      <w:r w:rsidRPr="002B0074">
        <w:rPr>
          <w:rFonts w:cstheme="minorHAnsi"/>
        </w:rPr>
        <w:t xml:space="preserve"> not be invoked more than one hundred (100) times per year.</w:t>
      </w:r>
    </w:p>
    <w:p w14:paraId="0C778574" w14:textId="77777777" w:rsidR="00B52A06" w:rsidRDefault="00B52A06" w:rsidP="00B52A06">
      <w:pPr>
        <w:tabs>
          <w:tab w:val="left" w:pos="2160"/>
        </w:tabs>
        <w:spacing w:after="0" w:line="240" w:lineRule="auto"/>
        <w:ind w:left="1080" w:hanging="360"/>
        <w:jc w:val="both"/>
        <w:rPr>
          <w:rFonts w:cstheme="minorHAnsi"/>
        </w:rPr>
      </w:pPr>
      <w:r w:rsidRPr="002B0074">
        <w:rPr>
          <w:rFonts w:cstheme="minorHAnsi"/>
        </w:rPr>
        <w:t>(2)</w:t>
      </w:r>
      <w:r w:rsidRPr="002B0074">
        <w:rPr>
          <w:rFonts w:cstheme="minorHAnsi"/>
        </w:rPr>
        <w:tab/>
      </w:r>
      <w:bookmarkStart w:id="596" w:name="_Hlk54096794"/>
      <w:r w:rsidRPr="003568E5">
        <w:rPr>
          <w:rFonts w:cstheme="minorHAnsi"/>
        </w:rPr>
        <w:t>Claims Expense Weekly Payments</w:t>
      </w:r>
    </w:p>
    <w:p w14:paraId="6047790C" w14:textId="77777777" w:rsidR="00B52A06" w:rsidRPr="002B0074" w:rsidRDefault="00B52A06" w:rsidP="00B52A06">
      <w:pPr>
        <w:tabs>
          <w:tab w:val="left" w:pos="2160"/>
        </w:tabs>
        <w:spacing w:after="0" w:line="240" w:lineRule="auto"/>
        <w:ind w:left="1080"/>
        <w:jc w:val="both"/>
      </w:pPr>
      <w:r w:rsidRPr="16F03260">
        <w:t>The Contractor will deliver to the State a summary invoice and accompanying reconciled data file detailing the amount of authorized claims paid under the terms of the Plan on the State's behalf during the prior week</w:t>
      </w:r>
      <w:r>
        <w:t xml:space="preserve"> and </w:t>
      </w:r>
      <w:r w:rsidRPr="16F03260">
        <w:t>monthly administrative charges</w:t>
      </w:r>
      <w:r>
        <w:t>.</w:t>
      </w:r>
      <w:r w:rsidRPr="16F03260">
        <w:t xml:space="preserve"> The State must receive this billing </w:t>
      </w:r>
      <w:r w:rsidRPr="009D5110">
        <w:t>by 9:00 a.m. to release the funds for payment three (3) working days</w:t>
      </w:r>
      <w:r w:rsidRPr="16F03260">
        <w:t xml:space="preserve"> after receipt of this billing information.  The payment will be transmitted to the bank account identified in writing by the Contractor and accepted by the State. </w:t>
      </w:r>
    </w:p>
    <w:bookmarkEnd w:id="596"/>
    <w:p w14:paraId="30FBAD42" w14:textId="77777777" w:rsidR="00B52A06" w:rsidRPr="003568E5" w:rsidRDefault="00B52A06" w:rsidP="00B52A06">
      <w:pPr>
        <w:pStyle w:val="ListParagraph"/>
        <w:numPr>
          <w:ilvl w:val="0"/>
          <w:numId w:val="19"/>
        </w:numPr>
        <w:tabs>
          <w:tab w:val="num" w:pos="2160"/>
        </w:tabs>
        <w:spacing w:after="0" w:line="240" w:lineRule="auto"/>
        <w:ind w:left="1080"/>
        <w:jc w:val="both"/>
        <w:rPr>
          <w:rFonts w:cstheme="minorHAnsi"/>
        </w:rPr>
      </w:pPr>
      <w:r w:rsidRPr="003568E5">
        <w:rPr>
          <w:rFonts w:cstheme="minorHAnsi"/>
        </w:rPr>
        <w:t>State Account</w:t>
      </w:r>
    </w:p>
    <w:p w14:paraId="42328608" w14:textId="77777777" w:rsidR="00B52A06" w:rsidRPr="003568E5" w:rsidRDefault="00B52A06" w:rsidP="00B52A06">
      <w:pPr>
        <w:pStyle w:val="ListParagraph"/>
        <w:tabs>
          <w:tab w:val="num" w:pos="2160"/>
        </w:tabs>
        <w:spacing w:after="0" w:line="240" w:lineRule="auto"/>
        <w:ind w:left="1080"/>
        <w:jc w:val="both"/>
        <w:rPr>
          <w:rFonts w:cstheme="minorHAnsi"/>
        </w:rPr>
      </w:pPr>
      <w:r w:rsidRPr="003568E5">
        <w:rPr>
          <w:rFonts w:cstheme="minorHAnsi"/>
        </w:rPr>
        <w:t>The State and Enrollee contributions will be retained in a State account from which the weekly billings are paid.</w:t>
      </w:r>
      <w:r w:rsidRPr="003568E5">
        <w:rPr>
          <w:rFonts w:cstheme="minorHAnsi"/>
          <w:b/>
        </w:rPr>
        <w:t xml:space="preserve">  </w:t>
      </w:r>
      <w:r w:rsidRPr="003568E5">
        <w:rPr>
          <w:rFonts w:cstheme="minorHAnsi"/>
        </w:rPr>
        <w:t>Only employee/employer contributions from School Corporations, direct bill agencies, employees on worker's compensation leave, leave of absence, COBRA and Retiree fees are remitted directly to the Contractor.  These fees are credited back to the State on the first billing in each month following the month that Contractor receives such amounts.</w:t>
      </w:r>
    </w:p>
    <w:p w14:paraId="274CBE92" w14:textId="77777777" w:rsidR="00B52A06" w:rsidRPr="003568E5" w:rsidRDefault="00B52A06" w:rsidP="00B52A06">
      <w:pPr>
        <w:pStyle w:val="ListParagraph"/>
        <w:numPr>
          <w:ilvl w:val="0"/>
          <w:numId w:val="19"/>
        </w:numPr>
        <w:spacing w:after="0" w:line="240" w:lineRule="auto"/>
        <w:ind w:left="1080"/>
        <w:jc w:val="both"/>
        <w:rPr>
          <w:rFonts w:cstheme="minorHAnsi"/>
        </w:rPr>
      </w:pPr>
      <w:r w:rsidRPr="003568E5">
        <w:rPr>
          <w:rFonts w:cstheme="minorHAnsi"/>
        </w:rPr>
        <w:t>Post Active Retention Charge</w:t>
      </w:r>
    </w:p>
    <w:p w14:paraId="46379C76" w14:textId="03B69886" w:rsidR="00B52A06" w:rsidRDefault="00B52A06" w:rsidP="00B52A06">
      <w:pPr>
        <w:pStyle w:val="ListParagraph"/>
        <w:spacing w:after="0" w:line="240" w:lineRule="auto"/>
        <w:ind w:left="1080"/>
        <w:jc w:val="both"/>
        <w:rPr>
          <w:rFonts w:cstheme="minorHAnsi"/>
        </w:rPr>
      </w:pPr>
      <w:r w:rsidRPr="003568E5">
        <w:rPr>
          <w:rFonts w:cstheme="minorHAnsi"/>
        </w:rPr>
        <w:t>Sh</w:t>
      </w:r>
      <w:r>
        <w:rPr>
          <w:rFonts w:cstheme="minorHAnsi"/>
        </w:rPr>
        <w:t>o</w:t>
      </w:r>
      <w:r w:rsidRPr="003568E5">
        <w:rPr>
          <w:rFonts w:cstheme="minorHAnsi"/>
        </w:rPr>
        <w:t xml:space="preserve">uld this agreement terminate for any reason, the Contractor will process all claims incurred prior to the date of termination and any extended liability claims payable in accordance with the benefit provisions of the plan. Contractor will continue to bill the State weekly for self-insured claims incurred and paid under the State plan plus the Post Active Retention Charge.  The Post Active Retention charge will be based upon the (a) the average number of State </w:t>
      </w:r>
      <w:r>
        <w:rPr>
          <w:rFonts w:cstheme="minorHAnsi"/>
        </w:rPr>
        <w:t xml:space="preserve">Subscribers </w:t>
      </w:r>
      <w:r w:rsidRPr="003568E5">
        <w:rPr>
          <w:rFonts w:cstheme="minorHAnsi"/>
        </w:rPr>
        <w:t xml:space="preserve">for the month immediately preceding the termination (Base </w:t>
      </w:r>
      <w:del w:id="597" w:author="Kluge, Shauna" w:date="2021-02-26T11:22:00Z">
        <w:r w:rsidRPr="003568E5" w:rsidDel="00076BE4">
          <w:rPr>
            <w:rFonts w:cstheme="minorHAnsi"/>
          </w:rPr>
          <w:delText>Enrollees</w:delText>
        </w:r>
      </w:del>
      <w:ins w:id="598" w:author="Kluge, Shauna" w:date="2021-02-26T11:22:00Z">
        <w:r w:rsidR="00076BE4">
          <w:rPr>
            <w:rFonts w:cstheme="minorHAnsi"/>
          </w:rPr>
          <w:t>Subscribers</w:t>
        </w:r>
      </w:ins>
      <w:r w:rsidRPr="003568E5">
        <w:rPr>
          <w:rFonts w:cstheme="minorHAnsi"/>
        </w:rPr>
        <w:t xml:space="preserve">) and (b) seventy-five percent (75%) of the </w:t>
      </w:r>
      <w:del w:id="599" w:author="Kluge, Shauna" w:date="2021-02-26T11:22:00Z">
        <w:r w:rsidRPr="003568E5" w:rsidDel="00076BE4">
          <w:rPr>
            <w:rFonts w:cstheme="minorHAnsi"/>
          </w:rPr>
          <w:delText>Weekly</w:delText>
        </w:r>
      </w:del>
      <w:ins w:id="600" w:author="Kluge, Shauna" w:date="2021-02-26T11:23:00Z">
        <w:r w:rsidR="00076BE4">
          <w:rPr>
            <w:rFonts w:cstheme="minorHAnsi"/>
          </w:rPr>
          <w:t>Monthly</w:t>
        </w:r>
      </w:ins>
      <w:r w:rsidRPr="003568E5">
        <w:rPr>
          <w:rFonts w:cstheme="minorHAnsi"/>
        </w:rPr>
        <w:t xml:space="preserve"> Administrative fee Component of the Administrative Charge in effect for the month preceding the date of termination.  The Post Active Retention Charge will be the product of the Base </w:t>
      </w:r>
      <w:r>
        <w:rPr>
          <w:rFonts w:cstheme="minorHAnsi"/>
        </w:rPr>
        <w:t>Subscribers</w:t>
      </w:r>
      <w:r w:rsidRPr="003568E5">
        <w:rPr>
          <w:rFonts w:cstheme="minorHAnsi"/>
        </w:rPr>
        <w:t xml:space="preserve"> and seventy-five percent (75%) of the </w:t>
      </w:r>
      <w:del w:id="601" w:author="Kluge, Shauna" w:date="2021-02-26T11:23:00Z">
        <w:r w:rsidRPr="003568E5" w:rsidDel="00076BE4">
          <w:rPr>
            <w:rFonts w:cstheme="minorHAnsi"/>
          </w:rPr>
          <w:delText>Weekly</w:delText>
        </w:r>
      </w:del>
      <w:ins w:id="602" w:author="Kluge, Shauna" w:date="2021-02-26T11:23:00Z">
        <w:r w:rsidR="00076BE4">
          <w:rPr>
            <w:rFonts w:cstheme="minorHAnsi"/>
          </w:rPr>
          <w:t>Monthly</w:t>
        </w:r>
      </w:ins>
      <w:r w:rsidRPr="003568E5">
        <w:rPr>
          <w:rFonts w:cstheme="minorHAnsi"/>
        </w:rPr>
        <w:t xml:space="preserve"> Administrative Fee Component.  The Post Active Retention Charge will be included in the billings for a period of   six (6) weeks after termination.   The weekly claims reimbursement billings will continue for a period of twelve (12) months from the termination date.  The Contractor will then prepare a final billing comprising its estimate of the future cost of unpaid claims incurred under the Contract.  This final billing, if agreed to by the State, is payable by the State within thirty (30) days of receipt.</w:t>
      </w:r>
    </w:p>
    <w:p w14:paraId="5E7A4843" w14:textId="77777777" w:rsidR="00B52A06" w:rsidRPr="009D5110" w:rsidRDefault="00B52A06" w:rsidP="00B52A06">
      <w:pPr>
        <w:pStyle w:val="ListParagraph"/>
        <w:numPr>
          <w:ilvl w:val="0"/>
          <w:numId w:val="19"/>
        </w:numPr>
        <w:spacing w:after="0" w:line="240" w:lineRule="auto"/>
        <w:ind w:left="1080"/>
        <w:jc w:val="both"/>
        <w:rPr>
          <w:rFonts w:cstheme="minorHAnsi"/>
        </w:rPr>
      </w:pPr>
      <w:r>
        <w:rPr>
          <w:rFonts w:cstheme="minorHAnsi"/>
        </w:rPr>
        <w:t>Prescription</w:t>
      </w:r>
      <w:r w:rsidRPr="009D5110">
        <w:rPr>
          <w:rFonts w:cstheme="minorHAnsi"/>
        </w:rPr>
        <w:t xml:space="preserve"> Drug Rebates</w:t>
      </w:r>
    </w:p>
    <w:p w14:paraId="143313AD" w14:textId="0F05FC30" w:rsidR="00B52A06" w:rsidRPr="009D5110" w:rsidRDefault="00B52A06" w:rsidP="00B52A06">
      <w:pPr>
        <w:pStyle w:val="ListParagraph"/>
        <w:numPr>
          <w:ilvl w:val="1"/>
          <w:numId w:val="19"/>
        </w:numPr>
        <w:spacing w:after="0" w:line="240" w:lineRule="auto"/>
        <w:jc w:val="both"/>
        <w:rPr>
          <w:rFonts w:cstheme="minorHAnsi"/>
        </w:rPr>
      </w:pPr>
      <w:r w:rsidRPr="009D5110">
        <w:rPr>
          <w:rFonts w:cstheme="minorHAnsi"/>
        </w:rPr>
        <w:t xml:space="preserve">Contractor shall pass through 100% of </w:t>
      </w:r>
      <w:r>
        <w:rPr>
          <w:rFonts w:cstheme="minorHAnsi"/>
        </w:rPr>
        <w:t>Prescription</w:t>
      </w:r>
      <w:r w:rsidRPr="009D5110">
        <w:rPr>
          <w:rFonts w:cstheme="minorHAnsi"/>
        </w:rPr>
        <w:t xml:space="preserve"> Drug rebates </w:t>
      </w:r>
      <w:r>
        <w:rPr>
          <w:rFonts w:cstheme="minorHAnsi"/>
        </w:rPr>
        <w:t xml:space="preserve">and any other payments </w:t>
      </w:r>
      <w:r w:rsidRPr="009D5110">
        <w:rPr>
          <w:rFonts w:cstheme="minorHAnsi"/>
        </w:rPr>
        <w:t>received directly from pharmaceutical manufacturers for Claims for Prescription Drugs administer</w:t>
      </w:r>
      <w:r>
        <w:rPr>
          <w:rFonts w:cstheme="minorHAnsi"/>
        </w:rPr>
        <w:t>ed</w:t>
      </w:r>
      <w:r w:rsidRPr="009D5110">
        <w:rPr>
          <w:rFonts w:cstheme="minorHAnsi"/>
        </w:rPr>
        <w:t xml:space="preserve"> by </w:t>
      </w:r>
      <w:r>
        <w:rPr>
          <w:rFonts w:cstheme="minorHAnsi"/>
        </w:rPr>
        <w:t xml:space="preserve">the </w:t>
      </w:r>
      <w:r w:rsidRPr="009D5110">
        <w:rPr>
          <w:rFonts w:cstheme="minorHAnsi"/>
        </w:rPr>
        <w:t>Contractor and covered under the medical benefit portion of the Plan(s) (“Medical Drug Rebates”), on a quarterly basis, within 180 days after the end of the calendar quarter.</w:t>
      </w:r>
    </w:p>
    <w:p w14:paraId="06868574" w14:textId="77777777" w:rsidR="00B52A06" w:rsidRPr="009D5110" w:rsidRDefault="00B52A06" w:rsidP="00B52A06">
      <w:pPr>
        <w:spacing w:after="0" w:line="240" w:lineRule="auto"/>
        <w:ind w:left="1440" w:hanging="360"/>
        <w:jc w:val="both"/>
        <w:rPr>
          <w:rFonts w:cstheme="minorHAnsi"/>
        </w:rPr>
      </w:pPr>
      <w:r w:rsidRPr="009D5110">
        <w:rPr>
          <w:rFonts w:cstheme="minorHAnsi"/>
        </w:rPr>
        <w:t>(</w:t>
      </w:r>
      <w:r>
        <w:rPr>
          <w:rFonts w:cstheme="minorHAnsi"/>
        </w:rPr>
        <w:t>B</w:t>
      </w:r>
      <w:r w:rsidRPr="009D5110">
        <w:rPr>
          <w:rFonts w:cstheme="minorHAnsi"/>
        </w:rPr>
        <w:t xml:space="preserve">) </w:t>
      </w:r>
      <w:r w:rsidRPr="009D5110">
        <w:rPr>
          <w:rFonts w:cstheme="minorHAnsi"/>
        </w:rPr>
        <w:tab/>
        <w:t>Contractor will pass through additional collections from prior quarters in subsequent quarterly disbursements.</w:t>
      </w:r>
    </w:p>
    <w:p w14:paraId="71BA700E" w14:textId="77777777" w:rsidR="00B52A06" w:rsidRPr="00DC5E23" w:rsidRDefault="00B52A06" w:rsidP="00B52A06">
      <w:pPr>
        <w:spacing w:after="0" w:line="240" w:lineRule="auto"/>
        <w:ind w:left="1440" w:hanging="360"/>
        <w:jc w:val="both"/>
        <w:rPr>
          <w:rFonts w:cstheme="minorHAnsi"/>
        </w:rPr>
      </w:pPr>
      <w:r w:rsidRPr="009D5110">
        <w:rPr>
          <w:rFonts w:cstheme="minorHAnsi"/>
        </w:rPr>
        <w:t>(</w:t>
      </w:r>
      <w:r>
        <w:rPr>
          <w:rFonts w:cstheme="minorHAnsi"/>
        </w:rPr>
        <w:t>C</w:t>
      </w:r>
      <w:r w:rsidRPr="009D5110">
        <w:rPr>
          <w:rFonts w:cstheme="minorHAnsi"/>
        </w:rPr>
        <w:t>)</w:t>
      </w:r>
      <w:r w:rsidRPr="009D5110">
        <w:rPr>
          <w:rFonts w:cstheme="minorHAnsi"/>
        </w:rPr>
        <w:tab/>
        <w:t>Contract will reconcile each calendar year and submit reconciliation to the State within 10 months following the end of the calendar year, and any resulting additional value will be paid by the Contractor within 30 days following the reconciliation.</w:t>
      </w:r>
    </w:p>
    <w:p w14:paraId="1869BCC7" w14:textId="77777777" w:rsidR="00B52A06" w:rsidRDefault="00B52A06" w:rsidP="00B52A06">
      <w:pPr>
        <w:pStyle w:val="ListParagraph"/>
        <w:numPr>
          <w:ilvl w:val="0"/>
          <w:numId w:val="19"/>
        </w:numPr>
        <w:spacing w:after="0" w:line="240" w:lineRule="auto"/>
        <w:ind w:left="1080"/>
        <w:jc w:val="both"/>
        <w:rPr>
          <w:rFonts w:cstheme="minorHAnsi"/>
        </w:rPr>
      </w:pPr>
      <w:r w:rsidRPr="006D4B7D">
        <w:rPr>
          <w:rFonts w:cstheme="minorHAnsi"/>
        </w:rPr>
        <w:t>Performance Payments</w:t>
      </w:r>
    </w:p>
    <w:p w14:paraId="2B7BE327" w14:textId="77777777" w:rsidR="00B52A06" w:rsidRDefault="00B52A06" w:rsidP="00B52A06">
      <w:pPr>
        <w:pStyle w:val="ListParagraph"/>
        <w:spacing w:after="0" w:line="240" w:lineRule="auto"/>
        <w:ind w:left="1080"/>
        <w:jc w:val="both"/>
        <w:rPr>
          <w:rFonts w:cstheme="minorHAnsi"/>
        </w:rPr>
      </w:pPr>
      <w:r w:rsidRPr="00ED2866">
        <w:rPr>
          <w:rFonts w:cstheme="minorHAnsi"/>
        </w:rPr>
        <w:t xml:space="preserve">Contractor is not retaining any difference between the amount the State is invoiced and the amount paid for Performance Payments to Providers or Vendors. </w:t>
      </w:r>
    </w:p>
    <w:p w14:paraId="4AC6263C" w14:textId="77777777" w:rsidR="00B52A06" w:rsidRPr="001E098C" w:rsidRDefault="00B52A06" w:rsidP="00B52A06">
      <w:pPr>
        <w:pStyle w:val="ListParagraph"/>
        <w:numPr>
          <w:ilvl w:val="0"/>
          <w:numId w:val="19"/>
        </w:numPr>
        <w:spacing w:after="0" w:line="240" w:lineRule="auto"/>
        <w:ind w:left="1080"/>
        <w:jc w:val="both"/>
        <w:rPr>
          <w:rFonts w:cstheme="minorHAnsi"/>
        </w:rPr>
      </w:pPr>
      <w:r w:rsidRPr="001E098C">
        <w:rPr>
          <w:rFonts w:cstheme="minorHAnsi"/>
        </w:rPr>
        <w:t>Fees to Manage Care</w:t>
      </w:r>
    </w:p>
    <w:p w14:paraId="2EB5A82F" w14:textId="1E98069A" w:rsidR="00B52A06" w:rsidRDefault="00B52A06" w:rsidP="00B52A06">
      <w:pPr>
        <w:pStyle w:val="ListParagraph"/>
        <w:spacing w:after="0" w:line="240" w:lineRule="auto"/>
        <w:ind w:left="1080"/>
        <w:jc w:val="both"/>
        <w:rPr>
          <w:rFonts w:cstheme="minorHAnsi"/>
        </w:rPr>
      </w:pPr>
      <w:r w:rsidRPr="006D4B7D">
        <w:rPr>
          <w:rFonts w:cstheme="minorHAnsi"/>
        </w:rPr>
        <w:t>Contractor is not retaining any difference between the amount the State is invoiced and the amount paid for Fees to Manage Care to Providers or Vendors</w:t>
      </w:r>
      <w:r w:rsidR="00F03B8A">
        <w:rPr>
          <w:rFonts w:cstheme="minorHAnsi"/>
        </w:rPr>
        <w:t>.</w:t>
      </w:r>
    </w:p>
    <w:p w14:paraId="0A01EB7E" w14:textId="77777777" w:rsidR="00B52A06" w:rsidRPr="009D5110" w:rsidRDefault="00B52A06" w:rsidP="00B52A06">
      <w:pPr>
        <w:pStyle w:val="ListParagraph"/>
        <w:numPr>
          <w:ilvl w:val="0"/>
          <w:numId w:val="19"/>
        </w:numPr>
        <w:spacing w:after="0" w:line="240" w:lineRule="auto"/>
        <w:ind w:left="1080"/>
        <w:jc w:val="both"/>
      </w:pPr>
      <w:r>
        <w:t>If CMS causes an offset of federal revenue to a State agency because of an unresolved coordination of benefits issue resulting from Contractor’s action or inaction, Contract will indemnify the impacted State agency for that loss by causing a credit to be issued against amounts owed Contractor for third party administration services or claims paid under the Agreement.  In the event, the State agency later recovers the offset amount, the State will reimburse Contractor for the amount so indemnified.  This is not be construed as a preclusion of or limitation on remedies for the failures to perform.</w:t>
      </w:r>
    </w:p>
    <w:p w14:paraId="06B40124" w14:textId="77777777" w:rsidR="00B52A06" w:rsidRPr="002B0074" w:rsidRDefault="00B52A06" w:rsidP="00B52A06">
      <w:pPr>
        <w:spacing w:after="0" w:line="240" w:lineRule="auto"/>
        <w:ind w:left="1080" w:hanging="360"/>
        <w:jc w:val="both"/>
        <w:rPr>
          <w:rFonts w:cstheme="minorHAnsi"/>
        </w:rPr>
      </w:pPr>
    </w:p>
    <w:p w14:paraId="429C76AE" w14:textId="77777777" w:rsidR="00B52A06" w:rsidRPr="005E4CAC" w:rsidRDefault="00B52A06" w:rsidP="00B52A06">
      <w:pPr>
        <w:spacing w:after="0" w:line="240" w:lineRule="auto"/>
        <w:ind w:left="1080"/>
        <w:jc w:val="both"/>
        <w:rPr>
          <w:rFonts w:cstheme="minorHAnsi"/>
          <w:strike/>
        </w:rPr>
      </w:pPr>
    </w:p>
    <w:p w14:paraId="0781B852" w14:textId="77777777" w:rsidR="00B52A06" w:rsidRPr="002B0074" w:rsidRDefault="00B52A06" w:rsidP="00B52A06">
      <w:pPr>
        <w:spacing w:line="240" w:lineRule="exact"/>
        <w:ind w:left="720" w:hanging="360"/>
        <w:rPr>
          <w:rFonts w:cstheme="minorHAnsi"/>
        </w:rPr>
      </w:pPr>
      <w:r w:rsidRPr="002B0074">
        <w:rPr>
          <w:rFonts w:cstheme="minorHAnsi"/>
        </w:rPr>
        <w:t>B.</w:t>
      </w:r>
      <w:r w:rsidRPr="002B0074">
        <w:rPr>
          <w:rFonts w:cstheme="minorHAnsi"/>
        </w:rPr>
        <w:tab/>
        <w:t>Self Insured Informational Fees</w:t>
      </w:r>
    </w:p>
    <w:p w14:paraId="1688E3BB" w14:textId="77777777" w:rsidR="00B52A06" w:rsidRPr="002B0074" w:rsidRDefault="00B52A06" w:rsidP="00B52A06">
      <w:pPr>
        <w:spacing w:line="240" w:lineRule="exact"/>
        <w:jc w:val="center"/>
        <w:outlineLvl w:val="0"/>
        <w:rPr>
          <w:rFonts w:cstheme="minorHAnsi"/>
        </w:rPr>
      </w:pPr>
    </w:p>
    <w:p w14:paraId="1C952A6B" w14:textId="77777777" w:rsidR="00B52A06" w:rsidRPr="002B0074" w:rsidRDefault="00B52A06" w:rsidP="00B52A06">
      <w:pPr>
        <w:spacing w:after="0" w:line="240" w:lineRule="auto"/>
        <w:jc w:val="center"/>
        <w:outlineLvl w:val="0"/>
        <w:rPr>
          <w:rFonts w:cstheme="minorHAnsi"/>
        </w:rPr>
      </w:pPr>
      <w:r w:rsidRPr="002B0074">
        <w:rPr>
          <w:rFonts w:cstheme="minorHAnsi"/>
        </w:rPr>
        <w:t>STATE OF INDIANA</w:t>
      </w:r>
    </w:p>
    <w:p w14:paraId="2189082A" w14:textId="77777777" w:rsidR="00B52A06" w:rsidRPr="002B0074" w:rsidRDefault="00B52A06" w:rsidP="00B52A06">
      <w:pPr>
        <w:spacing w:after="0" w:line="240" w:lineRule="auto"/>
        <w:jc w:val="center"/>
        <w:rPr>
          <w:rFonts w:cstheme="minorHAnsi"/>
        </w:rPr>
      </w:pPr>
      <w:r w:rsidRPr="002B0074">
        <w:rPr>
          <w:rFonts w:cstheme="minorHAnsi"/>
        </w:rPr>
        <w:t>SCHEDULE OF INFORMATIONAL FEES</w:t>
      </w:r>
    </w:p>
    <w:p w14:paraId="210AFD10" w14:textId="77777777" w:rsidR="00B52A06" w:rsidRPr="002B0074" w:rsidRDefault="00B52A06" w:rsidP="00B52A06">
      <w:pPr>
        <w:spacing w:after="0" w:line="240" w:lineRule="auto"/>
        <w:jc w:val="center"/>
        <w:rPr>
          <w:rFonts w:cstheme="minorHAnsi"/>
        </w:rPr>
      </w:pPr>
      <w:r w:rsidRPr="002B0074">
        <w:rPr>
          <w:rFonts w:cstheme="minorHAnsi"/>
        </w:rPr>
        <w:t>EFFECTIVE 01/01/</w:t>
      </w:r>
      <w:r>
        <w:rPr>
          <w:rFonts w:cstheme="minorHAnsi"/>
        </w:rPr>
        <w:t>22</w:t>
      </w:r>
      <w:r w:rsidRPr="002B0074">
        <w:rPr>
          <w:rFonts w:cstheme="minorHAnsi"/>
        </w:rPr>
        <w:t xml:space="preserve"> TO 12/31/</w:t>
      </w:r>
      <w:r>
        <w:rPr>
          <w:rFonts w:cstheme="minorHAnsi"/>
        </w:rPr>
        <w:t>22</w:t>
      </w:r>
    </w:p>
    <w:p w14:paraId="3D9B256E" w14:textId="77777777" w:rsidR="00B52A06" w:rsidRPr="002B0074" w:rsidRDefault="00B52A06" w:rsidP="00B52A06">
      <w:pPr>
        <w:jc w:val="center"/>
        <w:rPr>
          <w:rFonts w:cstheme="minorHAnsi"/>
        </w:rPr>
      </w:pPr>
    </w:p>
    <w:p w14:paraId="03F7C5E8" w14:textId="77777777" w:rsidR="00B52A06" w:rsidRPr="002B0074" w:rsidRDefault="00B52A06" w:rsidP="00B52A06">
      <w:pPr>
        <w:jc w:val="center"/>
        <w:rPr>
          <w:rFonts w:cstheme="minorHAnsi"/>
        </w:rPr>
      </w:pPr>
    </w:p>
    <w:tbl>
      <w:tblPr>
        <w:tblW w:w="9260" w:type="dxa"/>
        <w:tblInd w:w="80" w:type="dxa"/>
        <w:tblCellMar>
          <w:left w:w="0" w:type="dxa"/>
          <w:right w:w="0" w:type="dxa"/>
        </w:tblCellMar>
        <w:tblLook w:val="04A0" w:firstRow="1" w:lastRow="0" w:firstColumn="1" w:lastColumn="0" w:noHBand="0" w:noVBand="1"/>
      </w:tblPr>
      <w:tblGrid>
        <w:gridCol w:w="4418"/>
        <w:gridCol w:w="1019"/>
        <w:gridCol w:w="980"/>
        <w:gridCol w:w="1072"/>
        <w:gridCol w:w="1771"/>
      </w:tblGrid>
      <w:tr w:rsidR="00B52A06" w:rsidRPr="002B0074" w14:paraId="40140069" w14:textId="77777777" w:rsidTr="0087161C">
        <w:trPr>
          <w:trHeight w:val="732"/>
        </w:trPr>
        <w:tc>
          <w:tcPr>
            <w:tcW w:w="4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36FF9B2" w14:textId="77777777" w:rsidR="00B52A06" w:rsidRPr="002B0074" w:rsidRDefault="00B52A06" w:rsidP="0087161C">
            <w:pPr>
              <w:jc w:val="center"/>
              <w:rPr>
                <w:rFonts w:eastAsia="Calibri" w:cstheme="minorHAnsi"/>
              </w:rPr>
            </w:pPr>
            <w:r>
              <w:rPr>
                <w:rFonts w:eastAsia="Calibri" w:cstheme="minorHAnsi"/>
              </w:rPr>
              <w:t xml:space="preserve">Insert State of Indiana Rates </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9CB0626" w14:textId="77777777" w:rsidR="00B52A06" w:rsidRPr="002B0074" w:rsidRDefault="00B52A06" w:rsidP="0087161C">
            <w:pPr>
              <w:jc w:val="center"/>
              <w:rPr>
                <w:rFonts w:eastAsia="Calibri" w:cstheme="minorHAnsi"/>
              </w:rPr>
            </w:pPr>
          </w:p>
        </w:tc>
        <w:tc>
          <w:tcPr>
            <w:tcW w:w="9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CB7832C" w14:textId="77777777" w:rsidR="00B52A06" w:rsidRPr="002B0074" w:rsidRDefault="00B52A06" w:rsidP="0087161C">
            <w:pPr>
              <w:jc w:val="center"/>
              <w:rPr>
                <w:rFonts w:eastAsia="Calibri" w:cstheme="minorHAnsi"/>
              </w:rPr>
            </w:pPr>
          </w:p>
        </w:tc>
        <w:tc>
          <w:tcPr>
            <w:tcW w:w="10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72FFEA2" w14:textId="77777777" w:rsidR="00B52A06" w:rsidRPr="002B0074" w:rsidRDefault="00B52A06" w:rsidP="0087161C">
            <w:pPr>
              <w:jc w:val="center"/>
              <w:rPr>
                <w:rFonts w:eastAsia="Calibri" w:cstheme="minorHAnsi"/>
              </w:rPr>
            </w:pPr>
          </w:p>
        </w:tc>
        <w:tc>
          <w:tcPr>
            <w:tcW w:w="17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4869EA" w14:textId="77777777" w:rsidR="00B52A06" w:rsidRPr="002B0074" w:rsidRDefault="00B52A06" w:rsidP="0087161C">
            <w:pPr>
              <w:jc w:val="center"/>
              <w:rPr>
                <w:rFonts w:eastAsia="Calibri" w:cstheme="minorHAnsi"/>
              </w:rPr>
            </w:pPr>
          </w:p>
        </w:tc>
      </w:tr>
    </w:tbl>
    <w:p w14:paraId="5A60A425" w14:textId="77777777" w:rsidR="00B52A06" w:rsidRPr="002B0074" w:rsidRDefault="00B52A06" w:rsidP="00B52A06">
      <w:pPr>
        <w:jc w:val="both"/>
        <w:rPr>
          <w:rFonts w:cstheme="minorHAnsi"/>
          <w:b/>
          <w:u w:val="single"/>
        </w:rPr>
      </w:pPr>
    </w:p>
    <w:p w14:paraId="4885FDC7" w14:textId="77777777" w:rsidR="00B52A06" w:rsidRPr="002B0074" w:rsidRDefault="00B52A06" w:rsidP="00B52A06">
      <w:pPr>
        <w:rPr>
          <w:rFonts w:cstheme="minorHAnsi"/>
        </w:rPr>
      </w:pPr>
      <w:r w:rsidRPr="002B0074">
        <w:rPr>
          <w:rFonts w:cstheme="minorHAnsi"/>
        </w:rPr>
        <w:t xml:space="preserve">For purposes of the School Corporation Adoption Agreement and Binder, Exhibit </w:t>
      </w:r>
      <w:r>
        <w:rPr>
          <w:rFonts w:cstheme="minorHAnsi"/>
        </w:rPr>
        <w:t>XXXXX</w:t>
      </w:r>
      <w:r w:rsidRPr="002B0074">
        <w:rPr>
          <w:rFonts w:cstheme="minorHAnsi"/>
        </w:rPr>
        <w:t xml:space="preserve"> , the 20</w:t>
      </w:r>
      <w:r>
        <w:rPr>
          <w:rFonts w:cstheme="minorHAnsi"/>
        </w:rPr>
        <w:t>22</w:t>
      </w:r>
      <w:r w:rsidRPr="002B0074">
        <w:rPr>
          <w:rFonts w:cstheme="minorHAnsi"/>
        </w:rPr>
        <w:t xml:space="preserve"> SCHEDULE OF INFORMATIONAL FEES is as follows:</w:t>
      </w:r>
    </w:p>
    <w:tbl>
      <w:tblPr>
        <w:tblW w:w="13682" w:type="dxa"/>
        <w:tblInd w:w="-792" w:type="dxa"/>
        <w:tblBorders>
          <w:top w:val="nil"/>
          <w:left w:val="nil"/>
          <w:bottom w:val="nil"/>
          <w:right w:val="nil"/>
        </w:tblBorders>
        <w:tblLayout w:type="fixed"/>
        <w:tblLook w:val="0000" w:firstRow="0" w:lastRow="0" w:firstColumn="0" w:lastColumn="0" w:noHBand="0" w:noVBand="0"/>
      </w:tblPr>
      <w:tblGrid>
        <w:gridCol w:w="792"/>
        <w:gridCol w:w="10278"/>
        <w:gridCol w:w="2612"/>
      </w:tblGrid>
      <w:tr w:rsidR="00B52A06" w:rsidRPr="002B0074" w14:paraId="2C6F2694" w14:textId="77777777" w:rsidTr="0087161C">
        <w:trPr>
          <w:gridBefore w:val="1"/>
          <w:wBefore w:w="792" w:type="dxa"/>
          <w:trHeight w:val="90"/>
        </w:trPr>
        <w:tc>
          <w:tcPr>
            <w:tcW w:w="12890" w:type="dxa"/>
            <w:gridSpan w:val="2"/>
          </w:tcPr>
          <w:tbl>
            <w:tblPr>
              <w:tblW w:w="9260" w:type="dxa"/>
              <w:tblInd w:w="80" w:type="dxa"/>
              <w:tblLayout w:type="fixed"/>
              <w:tblCellMar>
                <w:left w:w="0" w:type="dxa"/>
                <w:right w:w="0" w:type="dxa"/>
              </w:tblCellMar>
              <w:tblLook w:val="04A0" w:firstRow="1" w:lastRow="0" w:firstColumn="1" w:lastColumn="0" w:noHBand="0" w:noVBand="1"/>
            </w:tblPr>
            <w:tblGrid>
              <w:gridCol w:w="4418"/>
              <w:gridCol w:w="1019"/>
              <w:gridCol w:w="980"/>
              <w:gridCol w:w="1072"/>
              <w:gridCol w:w="1771"/>
            </w:tblGrid>
            <w:tr w:rsidR="00B52A06" w:rsidRPr="00FF1BA6" w14:paraId="56B7E98B" w14:textId="77777777" w:rsidTr="0087161C">
              <w:trPr>
                <w:trHeight w:val="732"/>
              </w:trPr>
              <w:tc>
                <w:tcPr>
                  <w:tcW w:w="4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7658911" w14:textId="77777777" w:rsidR="00B52A06" w:rsidRPr="00FF1BA6" w:rsidRDefault="00B52A06" w:rsidP="0087161C">
                  <w:pPr>
                    <w:jc w:val="center"/>
                    <w:rPr>
                      <w:rFonts w:eastAsia="Calibri" w:cstheme="minorHAnsi"/>
                    </w:rPr>
                  </w:pPr>
                  <w:r w:rsidRPr="00FF1BA6">
                    <w:rPr>
                      <w:rFonts w:eastAsia="Calibri" w:cstheme="minorHAnsi"/>
                    </w:rPr>
                    <w:t>Insert State of Indiana Rates</w:t>
                  </w:r>
                  <w:r>
                    <w:rPr>
                      <w:rFonts w:eastAsia="Calibri" w:cstheme="minorHAnsi"/>
                    </w:rPr>
                    <w:t xml:space="preserve"> for School Corporations</w:t>
                  </w:r>
                  <w:r w:rsidRPr="00FF1BA6">
                    <w:rPr>
                      <w:rFonts w:eastAsia="Calibri" w:cstheme="minorHAnsi"/>
                    </w:rPr>
                    <w:t xml:space="preserve"> </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D483FD8" w14:textId="77777777" w:rsidR="00B52A06" w:rsidRPr="00FF1BA6" w:rsidRDefault="00B52A06" w:rsidP="0087161C">
                  <w:pPr>
                    <w:jc w:val="center"/>
                    <w:rPr>
                      <w:rFonts w:eastAsia="Calibri" w:cstheme="minorHAnsi"/>
                    </w:rPr>
                  </w:pPr>
                </w:p>
              </w:tc>
              <w:tc>
                <w:tcPr>
                  <w:tcW w:w="9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7C6262D" w14:textId="77777777" w:rsidR="00B52A06" w:rsidRPr="00FF1BA6" w:rsidRDefault="00B52A06" w:rsidP="0087161C">
                  <w:pPr>
                    <w:jc w:val="center"/>
                    <w:rPr>
                      <w:rFonts w:eastAsia="Calibri" w:cstheme="minorHAnsi"/>
                    </w:rPr>
                  </w:pPr>
                </w:p>
              </w:tc>
              <w:tc>
                <w:tcPr>
                  <w:tcW w:w="10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7B3449E" w14:textId="77777777" w:rsidR="00B52A06" w:rsidRPr="00FF1BA6" w:rsidRDefault="00B52A06" w:rsidP="0087161C">
                  <w:pPr>
                    <w:jc w:val="center"/>
                    <w:rPr>
                      <w:rFonts w:eastAsia="Calibri" w:cstheme="minorHAnsi"/>
                    </w:rPr>
                  </w:pPr>
                </w:p>
              </w:tc>
              <w:tc>
                <w:tcPr>
                  <w:tcW w:w="17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35C4B0D" w14:textId="77777777" w:rsidR="00B52A06" w:rsidRPr="00FF1BA6" w:rsidRDefault="00B52A06" w:rsidP="0087161C">
                  <w:pPr>
                    <w:jc w:val="center"/>
                    <w:rPr>
                      <w:rFonts w:eastAsia="Calibri" w:cstheme="minorHAnsi"/>
                    </w:rPr>
                  </w:pPr>
                </w:p>
              </w:tc>
            </w:tr>
          </w:tbl>
          <w:p w14:paraId="68875FB2" w14:textId="77777777" w:rsidR="00B52A06" w:rsidRPr="002B0074" w:rsidRDefault="00B52A06" w:rsidP="0087161C">
            <w:pPr>
              <w:autoSpaceDE w:val="0"/>
              <w:autoSpaceDN w:val="0"/>
              <w:adjustRightInd w:val="0"/>
              <w:ind w:right="-1190"/>
              <w:rPr>
                <w:rFonts w:cstheme="minorHAnsi"/>
                <w:color w:val="000000"/>
                <w:u w:val="single"/>
              </w:rPr>
            </w:pPr>
          </w:p>
        </w:tc>
      </w:tr>
      <w:tr w:rsidR="00B52A06" w:rsidRPr="002B0074" w14:paraId="71FEBDBC" w14:textId="77777777" w:rsidTr="0087161C">
        <w:trPr>
          <w:gridAfter w:val="1"/>
          <w:wAfter w:w="2612" w:type="dxa"/>
          <w:trHeight w:val="90"/>
        </w:trPr>
        <w:tc>
          <w:tcPr>
            <w:tcW w:w="11070" w:type="dxa"/>
            <w:gridSpan w:val="2"/>
          </w:tcPr>
          <w:p w14:paraId="3F27B95B" w14:textId="77777777" w:rsidR="00B52A06" w:rsidRPr="002B0074" w:rsidRDefault="00B52A06" w:rsidP="0087161C">
            <w:pPr>
              <w:autoSpaceDE w:val="0"/>
              <w:autoSpaceDN w:val="0"/>
              <w:adjustRightInd w:val="0"/>
              <w:rPr>
                <w:rFonts w:cstheme="minorHAnsi"/>
                <w:color w:val="000000"/>
              </w:rPr>
            </w:pPr>
          </w:p>
        </w:tc>
      </w:tr>
    </w:tbl>
    <w:p w14:paraId="54C1C1CB" w14:textId="77777777" w:rsidR="00B52A06" w:rsidRPr="002B0074" w:rsidRDefault="00B52A06" w:rsidP="00B52A06">
      <w:pPr>
        <w:pStyle w:val="BodyText"/>
        <w:jc w:val="both"/>
        <w:rPr>
          <w:rFonts w:asciiTheme="minorHAnsi" w:hAnsiTheme="minorHAnsi" w:cstheme="minorHAnsi"/>
          <w:color w:val="000000"/>
        </w:rPr>
      </w:pPr>
      <w:r w:rsidRPr="00F02624">
        <w:rPr>
          <w:rFonts w:asciiTheme="minorHAnsi" w:hAnsiTheme="minorHAnsi" w:cstheme="minorHAnsi"/>
        </w:rPr>
        <w:t>T</w:t>
      </w:r>
      <w:r w:rsidRPr="00F02624">
        <w:rPr>
          <w:rFonts w:asciiTheme="minorHAnsi" w:hAnsiTheme="minorHAnsi" w:cstheme="minorHAnsi"/>
          <w:color w:val="000000"/>
        </w:rPr>
        <w:t>he additional school corporation COBRA fee (per subscriber per month) is $XXX.</w:t>
      </w:r>
    </w:p>
    <w:p w14:paraId="28346330" w14:textId="77777777" w:rsidR="00B52A06" w:rsidRPr="002B0074" w:rsidRDefault="00B52A06" w:rsidP="00B52A06">
      <w:pPr>
        <w:spacing w:line="240" w:lineRule="exact"/>
        <w:rPr>
          <w:rFonts w:cstheme="minorHAnsi"/>
        </w:rPr>
      </w:pPr>
      <w:r w:rsidRPr="002B0074">
        <w:rPr>
          <w:rFonts w:cstheme="minorHAnsi"/>
        </w:rPr>
        <w:t xml:space="preserve"> </w:t>
      </w:r>
    </w:p>
    <w:p w14:paraId="7CCDE520" w14:textId="77777777" w:rsidR="00B52A06" w:rsidRPr="00CB0EB6" w:rsidRDefault="00B52A06" w:rsidP="00B52A06">
      <w:pPr>
        <w:pStyle w:val="ListParagraph"/>
        <w:numPr>
          <w:ilvl w:val="0"/>
          <w:numId w:val="20"/>
        </w:numPr>
        <w:tabs>
          <w:tab w:val="left" w:pos="1800"/>
        </w:tabs>
        <w:spacing w:before="240" w:line="240" w:lineRule="exact"/>
        <w:ind w:left="720"/>
        <w:jc w:val="both"/>
        <w:rPr>
          <w:rFonts w:cstheme="minorHAnsi"/>
        </w:rPr>
      </w:pPr>
      <w:r w:rsidRPr="00CB0EB6">
        <w:rPr>
          <w:rFonts w:cstheme="minorHAnsi"/>
        </w:rPr>
        <w:t xml:space="preserve">Direct Bill Informational Fees  </w:t>
      </w:r>
    </w:p>
    <w:p w14:paraId="01DC01C7" w14:textId="77777777" w:rsidR="00B52A06" w:rsidRPr="005E4CAC" w:rsidRDefault="00B52A06" w:rsidP="00B52A06">
      <w:pPr>
        <w:pStyle w:val="ListParagraph"/>
        <w:tabs>
          <w:tab w:val="left" w:pos="1800"/>
        </w:tabs>
        <w:spacing w:before="240" w:line="240" w:lineRule="exact"/>
        <w:ind w:hanging="360"/>
        <w:jc w:val="both"/>
      </w:pPr>
      <w:r>
        <w:tab/>
      </w:r>
      <w:r w:rsidRPr="16F03260">
        <w:t>The State has requested the Contractor to bill certain enrollees, agencies, and School Corporations on a direct basis for administrative fees, claims reimbursement,</w:t>
      </w:r>
      <w:r>
        <w:t xml:space="preserve"> or</w:t>
      </w:r>
      <w:r w:rsidRPr="16F03260">
        <w:t xml:space="preserve"> Information Fees.  Coverage for these Enrollees is contingent upon receipt by the Contractor of the applicable monies. Continued coverage for those directly billed is subject to the grace period, during which the claims are accepted, processed for payment, and then when premiums have been received, are released for payment.  </w:t>
      </w:r>
      <w:r w:rsidRPr="00DF5438">
        <w:t>The Contractor is responsible for exercising best efforts to collect informational fees up to but not including litigation.</w:t>
      </w:r>
      <w:r w:rsidRPr="00290DBB">
        <w:t xml:space="preserve">   State accepts no liability for the submission of these fees.</w:t>
      </w:r>
      <w:r w:rsidRPr="00290DBB" w:rsidDel="00A65A90">
        <w:t xml:space="preserve"> </w:t>
      </w:r>
      <w:r w:rsidRPr="16F03260">
        <w:t xml:space="preserve">It is hereby agreed that the Contractor will bill these individuals and agencies for Information Fees on a bi-weekly, monthly, or semi-annual basis, as specified.  Any Information Fees received by the Contractor under this provision will be credited to the State’s billing on a monthly basis on the first billing each month following the month the Contractor receives such amounts.  The amount to be credited on COBRA will exclude the 2% billing fee included in the Informational Fees for COBRA given above.  The Contractor will retain the 2% billing fee.   </w:t>
      </w:r>
    </w:p>
    <w:p w14:paraId="703CDA39" w14:textId="77777777" w:rsidR="00B52A06" w:rsidRPr="002B0074" w:rsidRDefault="00B52A06" w:rsidP="00B52A06">
      <w:pPr>
        <w:tabs>
          <w:tab w:val="left" w:pos="1800"/>
        </w:tabs>
        <w:spacing w:before="240" w:line="240" w:lineRule="exact"/>
        <w:ind w:left="720" w:hanging="360"/>
        <w:jc w:val="both"/>
        <w:rPr>
          <w:rFonts w:cstheme="minorHAnsi"/>
        </w:rPr>
      </w:pPr>
      <w:r>
        <w:rPr>
          <w:rFonts w:cstheme="minorHAnsi"/>
        </w:rPr>
        <w:t xml:space="preserve">D. </w:t>
      </w:r>
      <w:r>
        <w:rPr>
          <w:rFonts w:cstheme="minorHAnsi"/>
        </w:rPr>
        <w:tab/>
      </w:r>
      <w:r w:rsidRPr="002B0074">
        <w:rPr>
          <w:rFonts w:cstheme="minorHAnsi"/>
        </w:rPr>
        <w:t>The charges contained in the contract are the total of all charges by type and amount made under the Contract.  Unless specifically provided elsewhere to be contrary to the terms hereof, no additional charges shall be claimed by the Contractor for the delivery, installation, utilization, and usage of the services provided herein, or any element thereof.  All payments by the State will be made in arrears and shall be made in accordance with the Contract and the laws of Indiana.</w:t>
      </w:r>
    </w:p>
    <w:p w14:paraId="698CBFFB" w14:textId="77777777" w:rsidR="00B52A06" w:rsidRPr="002B0074" w:rsidRDefault="00B52A06" w:rsidP="00B52A06">
      <w:pPr>
        <w:tabs>
          <w:tab w:val="left" w:pos="1800"/>
        </w:tabs>
        <w:spacing w:before="240" w:line="240" w:lineRule="exact"/>
        <w:ind w:left="720" w:hanging="360"/>
        <w:jc w:val="both"/>
        <w:rPr>
          <w:rFonts w:cstheme="minorHAnsi"/>
        </w:rPr>
      </w:pPr>
      <w:r>
        <w:rPr>
          <w:rFonts w:cstheme="minorHAnsi"/>
        </w:rPr>
        <w:t>E.</w:t>
      </w:r>
      <w:r>
        <w:rPr>
          <w:rFonts w:cstheme="minorHAnsi"/>
        </w:rPr>
        <w:tab/>
      </w:r>
      <w:r w:rsidRPr="002B0074">
        <w:rPr>
          <w:rFonts w:cstheme="minorHAnsi"/>
        </w:rPr>
        <w:t>There is a thirty-five (35) day grace period within which the administrative charges, claims expense payments or other fees must be paid as provided herein.  The State will in any case be liable for the full amount of claims appropriately paid on its behalf and the applicable administrative charge for services rendered.  The nonpayment, within the grace period, by the State of the administrative charges and weekly claim expense payments constitutes an event of default, with notice of default and a sixty (60) day period for cure, subsequent to the grace period, as a condition precedent to termination.</w:t>
      </w:r>
    </w:p>
    <w:p w14:paraId="57ADFA17" w14:textId="77777777" w:rsidR="00B52A06" w:rsidRPr="002B0074" w:rsidRDefault="00B52A06" w:rsidP="00B52A06">
      <w:pPr>
        <w:tabs>
          <w:tab w:val="left" w:pos="1800"/>
        </w:tabs>
        <w:spacing w:before="240" w:line="240" w:lineRule="exact"/>
        <w:ind w:left="720" w:hanging="360"/>
        <w:jc w:val="both"/>
      </w:pPr>
      <w:r>
        <w:rPr>
          <w:rFonts w:cstheme="minorHAnsi"/>
          <w:bCs/>
        </w:rPr>
        <w:t>F.</w:t>
      </w:r>
      <w:r>
        <w:rPr>
          <w:rFonts w:cstheme="minorHAnsi"/>
          <w:bCs/>
        </w:rPr>
        <w:tab/>
      </w:r>
      <w:r w:rsidRPr="002B0074">
        <w:rPr>
          <w:rFonts w:cstheme="minorHAnsi"/>
          <w:bCs/>
        </w:rPr>
        <w:t>The Contractor warrants that no person or selling agency has been employed or retained by the Contractor to solicit or secure this Agreement upon an agreement or understanding for commission, percentage, brokerage or contingent fee, excepting bona fide employees or bona fide established commercial or selling agencies maintained by the Contractor for the purpose of securing business.</w:t>
      </w:r>
      <w:r>
        <w:rPr>
          <w:rFonts w:cstheme="minorHAnsi"/>
          <w:bCs/>
        </w:rPr>
        <w:t xml:space="preserve"> </w:t>
      </w:r>
      <w:r w:rsidRPr="16F03260">
        <w:t>For Breach or violation of this warranty the State shall have the right to terminate this Agreement in accordance with the Termination clause and, in its sole discretion, to deduct from the Agreement price and consideration or otherwise recover, the full amount of such commission, percentage, brokerage, or contingent fees.</w:t>
      </w:r>
    </w:p>
    <w:p w14:paraId="32251BDC" w14:textId="77777777" w:rsidR="0087161C" w:rsidRDefault="0087161C"/>
    <w:sectPr w:rsidR="0087161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AC7A3" w14:textId="77777777" w:rsidR="00E533EE" w:rsidRDefault="00E533EE" w:rsidP="003B0304">
      <w:pPr>
        <w:spacing w:after="0" w:line="240" w:lineRule="auto"/>
      </w:pPr>
      <w:r>
        <w:separator/>
      </w:r>
    </w:p>
  </w:endnote>
  <w:endnote w:type="continuationSeparator" w:id="0">
    <w:p w14:paraId="1CFF8C41" w14:textId="77777777" w:rsidR="00E533EE" w:rsidRDefault="00E533EE" w:rsidP="003B0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73F5D" w14:textId="77777777" w:rsidR="00E533EE" w:rsidRDefault="00E533EE" w:rsidP="003B0304">
      <w:pPr>
        <w:spacing w:after="0" w:line="240" w:lineRule="auto"/>
      </w:pPr>
      <w:r>
        <w:separator/>
      </w:r>
    </w:p>
  </w:footnote>
  <w:footnote w:type="continuationSeparator" w:id="0">
    <w:p w14:paraId="014688D9" w14:textId="77777777" w:rsidR="00E533EE" w:rsidRDefault="00E533EE" w:rsidP="003B0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upperRoman"/>
      <w:pStyle w:val="Level1"/>
      <w:lvlText w:val="%1."/>
      <w:lvlJc w:val="left"/>
      <w:pPr>
        <w:tabs>
          <w:tab w:val="num" w:pos="720"/>
        </w:tabs>
        <w:ind w:left="720" w:hanging="720"/>
      </w:pPr>
      <w:rPr>
        <w:rFonts w:ascii="Times New Roman" w:hAnsi="Times New Roman"/>
        <w:sz w:val="23"/>
      </w:rPr>
    </w:lvl>
    <w:lvl w:ilvl="1">
      <w:start w:val="1"/>
      <w:numFmt w:val="decimal"/>
      <w:pStyle w:val="Level2"/>
      <w:lvlText w:val="%2."/>
      <w:lvlJc w:val="left"/>
      <w:pPr>
        <w:tabs>
          <w:tab w:val="num" w:pos="1440"/>
        </w:tabs>
        <w:ind w:left="1440" w:hanging="720"/>
      </w:pPr>
    </w:lvl>
    <w:lvl w:ilvl="2">
      <w:start w:val="1"/>
      <w:numFmt w:val="upperLetter"/>
      <w:pStyle w:val="Level3"/>
      <w:lvlText w:val="%3."/>
      <w:lvlJc w:val="left"/>
      <w:pPr>
        <w:tabs>
          <w:tab w:val="num" w:pos="2160"/>
        </w:tabs>
        <w:ind w:left="2160" w:hanging="720"/>
      </w:pPr>
    </w:lvl>
    <w:lvl w:ilvl="3">
      <w:start w:val="1"/>
      <w:numFmt w:val="lowerLetter"/>
      <w:pStyle w:val="Level4"/>
      <w:lvlText w:val="%4."/>
      <w:lvlJc w:val="left"/>
      <w:pPr>
        <w:tabs>
          <w:tab w:val="num" w:pos="2880"/>
        </w:tabs>
        <w:ind w:left="2880" w:hanging="720"/>
      </w:pPr>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40847DF"/>
    <w:multiLevelType w:val="hybridMultilevel"/>
    <w:tmpl w:val="68E6D618"/>
    <w:lvl w:ilvl="0" w:tplc="09C2B31A">
      <w:start w:val="1"/>
      <w:numFmt w:val="lowerLetter"/>
      <w:lvlText w:val="%1."/>
      <w:lvlJc w:val="left"/>
      <w:pPr>
        <w:tabs>
          <w:tab w:val="num" w:pos="720"/>
        </w:tabs>
        <w:ind w:left="720" w:hanging="720"/>
      </w:pPr>
      <w:rPr>
        <w:rFonts w:cs="Times New Roman" w:hint="default"/>
      </w:rPr>
    </w:lvl>
    <w:lvl w:ilvl="1" w:tplc="5BD09690">
      <w:numFmt w:val="decimal"/>
      <w:lvlText w:val=""/>
      <w:lvlJc w:val="left"/>
    </w:lvl>
    <w:lvl w:ilvl="2" w:tplc="B8C4C612">
      <w:numFmt w:val="decimal"/>
      <w:lvlText w:val=""/>
      <w:lvlJc w:val="left"/>
    </w:lvl>
    <w:lvl w:ilvl="3" w:tplc="294A6188">
      <w:numFmt w:val="decimal"/>
      <w:lvlText w:val=""/>
      <w:lvlJc w:val="left"/>
    </w:lvl>
    <w:lvl w:ilvl="4" w:tplc="205CE292">
      <w:numFmt w:val="decimal"/>
      <w:lvlText w:val=""/>
      <w:lvlJc w:val="left"/>
    </w:lvl>
    <w:lvl w:ilvl="5" w:tplc="776A86A2">
      <w:numFmt w:val="decimal"/>
      <w:lvlText w:val=""/>
      <w:lvlJc w:val="left"/>
    </w:lvl>
    <w:lvl w:ilvl="6" w:tplc="95627940">
      <w:numFmt w:val="decimal"/>
      <w:lvlText w:val=""/>
      <w:lvlJc w:val="left"/>
    </w:lvl>
    <w:lvl w:ilvl="7" w:tplc="1CA2D244">
      <w:numFmt w:val="decimal"/>
      <w:lvlText w:val=""/>
      <w:lvlJc w:val="left"/>
    </w:lvl>
    <w:lvl w:ilvl="8" w:tplc="0D5E3C48">
      <w:numFmt w:val="decimal"/>
      <w:lvlText w:val=""/>
      <w:lvlJc w:val="left"/>
    </w:lvl>
  </w:abstractNum>
  <w:abstractNum w:abstractNumId="2" w15:restartNumberingAfterBreak="0">
    <w:nsid w:val="0C287D81"/>
    <w:multiLevelType w:val="hybridMultilevel"/>
    <w:tmpl w:val="D47AE670"/>
    <w:lvl w:ilvl="0" w:tplc="D36ECD3C">
      <w:start w:val="1"/>
      <w:numFmt w:val="lowerRoman"/>
      <w:lvlText w:val="(%1)"/>
      <w:lvlJc w:val="left"/>
      <w:pPr>
        <w:ind w:left="3960" w:hanging="360"/>
      </w:pPr>
      <w:rPr>
        <w:rFonts w:hint="default"/>
        <w:u w:val="single"/>
      </w:rPr>
    </w:lvl>
    <w:lvl w:ilvl="1" w:tplc="C248DF76">
      <w:start w:val="1"/>
      <w:numFmt w:val="lowerRoman"/>
      <w:lvlText w:val="(%2)"/>
      <w:lvlJc w:val="left"/>
      <w:pPr>
        <w:ind w:left="1440" w:hanging="360"/>
      </w:pPr>
      <w:rPr>
        <w:rFonts w:asciiTheme="minorHAnsi" w:eastAsiaTheme="minorHAnsi" w:hAnsiTheme="minorHAnsi" w:cstheme="minorHAnsi"/>
        <w:u w:val="single"/>
      </w:rPr>
    </w:lvl>
    <w:lvl w:ilvl="2" w:tplc="08E222E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D673C"/>
    <w:multiLevelType w:val="hybridMultilevel"/>
    <w:tmpl w:val="7DB28A1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4" w15:restartNumberingAfterBreak="0">
    <w:nsid w:val="10E12C78"/>
    <w:multiLevelType w:val="hybridMultilevel"/>
    <w:tmpl w:val="B3D8E83E"/>
    <w:lvl w:ilvl="0" w:tplc="FFFFFFFF">
      <w:start w:val="1"/>
      <w:numFmt w:val="decimal"/>
      <w:lvlText w:val="(%1)"/>
      <w:lvlJc w:val="left"/>
      <w:pPr>
        <w:tabs>
          <w:tab w:val="num" w:pos="3240"/>
        </w:tabs>
        <w:ind w:left="3240" w:hanging="360"/>
      </w:pPr>
    </w:lvl>
    <w:lvl w:ilvl="1" w:tplc="52B8B6AE">
      <w:start w:val="25"/>
      <w:numFmt w:val="decimal"/>
      <w:lvlText w:val="%2."/>
      <w:lvlJc w:val="left"/>
      <w:pPr>
        <w:tabs>
          <w:tab w:val="num" w:pos="1500"/>
        </w:tabs>
        <w:ind w:left="1500" w:hanging="420"/>
      </w:pPr>
      <w:rPr>
        <w:rFonts w:hint="default"/>
      </w:rPr>
    </w:lvl>
    <w:lvl w:ilvl="2" w:tplc="5394D348">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B51B66"/>
    <w:multiLevelType w:val="hybridMultilevel"/>
    <w:tmpl w:val="76CCE538"/>
    <w:lvl w:ilvl="0" w:tplc="64A6C0A2">
      <w:start w:val="1"/>
      <w:numFmt w:val="upperLetter"/>
      <w:lvlText w:val="(%1)"/>
      <w:lvlJc w:val="left"/>
      <w:pPr>
        <w:tabs>
          <w:tab w:val="num" w:pos="1800"/>
        </w:tabs>
        <w:ind w:left="1800" w:hanging="360"/>
      </w:pPr>
      <w:rPr>
        <w:rFonts w:hint="default"/>
      </w:rPr>
    </w:lvl>
    <w:lvl w:ilvl="1" w:tplc="9F8C33FC">
      <w:start w:val="1"/>
      <w:numFmt w:val="lowerLetter"/>
      <w:lvlText w:val="(%2)"/>
      <w:lvlJc w:val="left"/>
      <w:pPr>
        <w:tabs>
          <w:tab w:val="num" w:pos="1980"/>
        </w:tabs>
        <w:ind w:left="1980" w:hanging="360"/>
      </w:pPr>
      <w:rPr>
        <w:rFonts w:hint="default"/>
      </w:rPr>
    </w:lvl>
    <w:lvl w:ilvl="2" w:tplc="CC569F18">
      <w:start w:val="1"/>
      <w:numFmt w:val="lowerRoman"/>
      <w:lvlText w:val="%3."/>
      <w:lvlJc w:val="right"/>
      <w:pPr>
        <w:tabs>
          <w:tab w:val="num" w:pos="3240"/>
        </w:tabs>
        <w:ind w:left="3240" w:hanging="180"/>
      </w:pPr>
    </w:lvl>
    <w:lvl w:ilvl="3" w:tplc="FE76B89A">
      <w:start w:val="1"/>
      <w:numFmt w:val="decimal"/>
      <w:lvlText w:val="%4."/>
      <w:lvlJc w:val="left"/>
      <w:pPr>
        <w:tabs>
          <w:tab w:val="num" w:pos="4080"/>
        </w:tabs>
        <w:ind w:left="4080" w:hanging="480"/>
      </w:pPr>
      <w:rPr>
        <w:rFonts w:hint="default"/>
      </w:rPr>
    </w:lvl>
    <w:lvl w:ilvl="4" w:tplc="7744D1E6">
      <w:start w:val="8"/>
      <w:numFmt w:val="decimal"/>
      <w:lvlText w:val="%5)"/>
      <w:lvlJc w:val="left"/>
      <w:pPr>
        <w:ind w:left="4680" w:hanging="360"/>
      </w:pPr>
      <w:rPr>
        <w:rFonts w:hint="default"/>
      </w:rPr>
    </w:lvl>
    <w:lvl w:ilvl="5" w:tplc="041040F8" w:tentative="1">
      <w:start w:val="1"/>
      <w:numFmt w:val="lowerRoman"/>
      <w:lvlText w:val="%6."/>
      <w:lvlJc w:val="right"/>
      <w:pPr>
        <w:tabs>
          <w:tab w:val="num" w:pos="5400"/>
        </w:tabs>
        <w:ind w:left="5400" w:hanging="180"/>
      </w:pPr>
    </w:lvl>
    <w:lvl w:ilvl="6" w:tplc="F6EA1922" w:tentative="1">
      <w:start w:val="1"/>
      <w:numFmt w:val="decimal"/>
      <w:lvlText w:val="%7."/>
      <w:lvlJc w:val="left"/>
      <w:pPr>
        <w:tabs>
          <w:tab w:val="num" w:pos="6120"/>
        </w:tabs>
        <w:ind w:left="6120" w:hanging="360"/>
      </w:pPr>
    </w:lvl>
    <w:lvl w:ilvl="7" w:tplc="B39841FC" w:tentative="1">
      <w:start w:val="1"/>
      <w:numFmt w:val="lowerLetter"/>
      <w:lvlText w:val="%8."/>
      <w:lvlJc w:val="left"/>
      <w:pPr>
        <w:tabs>
          <w:tab w:val="num" w:pos="6840"/>
        </w:tabs>
        <w:ind w:left="6840" w:hanging="360"/>
      </w:pPr>
    </w:lvl>
    <w:lvl w:ilvl="8" w:tplc="F3E89672" w:tentative="1">
      <w:start w:val="1"/>
      <w:numFmt w:val="lowerRoman"/>
      <w:lvlText w:val="%9."/>
      <w:lvlJc w:val="right"/>
      <w:pPr>
        <w:tabs>
          <w:tab w:val="num" w:pos="7560"/>
        </w:tabs>
        <w:ind w:left="7560" w:hanging="180"/>
      </w:pPr>
    </w:lvl>
  </w:abstractNum>
  <w:abstractNum w:abstractNumId="6" w15:restartNumberingAfterBreak="0">
    <w:nsid w:val="1C645036"/>
    <w:multiLevelType w:val="hybridMultilevel"/>
    <w:tmpl w:val="FFFFFFFF"/>
    <w:lvl w:ilvl="0" w:tplc="B5A4FE40">
      <w:start w:val="1"/>
      <w:numFmt w:val="decimal"/>
      <w:lvlText w:val="%1."/>
      <w:lvlJc w:val="left"/>
      <w:pPr>
        <w:ind w:left="720" w:hanging="360"/>
      </w:pPr>
    </w:lvl>
    <w:lvl w:ilvl="1" w:tplc="6E2E3AB0">
      <w:start w:val="1"/>
      <w:numFmt w:val="lowerLetter"/>
      <w:lvlText w:val="%2."/>
      <w:lvlJc w:val="left"/>
      <w:pPr>
        <w:ind w:left="1440" w:hanging="360"/>
      </w:pPr>
    </w:lvl>
    <w:lvl w:ilvl="2" w:tplc="F4B6AA8A">
      <w:start w:val="1"/>
      <w:numFmt w:val="upperLetter"/>
      <w:lvlText w:val="(%3)"/>
      <w:lvlJc w:val="left"/>
      <w:pPr>
        <w:ind w:left="2160" w:hanging="180"/>
      </w:pPr>
    </w:lvl>
    <w:lvl w:ilvl="3" w:tplc="161A345C">
      <w:start w:val="1"/>
      <w:numFmt w:val="decimal"/>
      <w:lvlText w:val="%4."/>
      <w:lvlJc w:val="left"/>
      <w:pPr>
        <w:ind w:left="2880" w:hanging="360"/>
      </w:pPr>
    </w:lvl>
    <w:lvl w:ilvl="4" w:tplc="2EEA1DCA">
      <w:start w:val="1"/>
      <w:numFmt w:val="lowerLetter"/>
      <w:lvlText w:val="%5."/>
      <w:lvlJc w:val="left"/>
      <w:pPr>
        <w:ind w:left="3600" w:hanging="360"/>
      </w:pPr>
    </w:lvl>
    <w:lvl w:ilvl="5" w:tplc="196C8806">
      <w:start w:val="1"/>
      <w:numFmt w:val="lowerRoman"/>
      <w:lvlText w:val="%6."/>
      <w:lvlJc w:val="right"/>
      <w:pPr>
        <w:ind w:left="4320" w:hanging="180"/>
      </w:pPr>
    </w:lvl>
    <w:lvl w:ilvl="6" w:tplc="B52E376A">
      <w:start w:val="1"/>
      <w:numFmt w:val="decimal"/>
      <w:lvlText w:val="%7."/>
      <w:lvlJc w:val="left"/>
      <w:pPr>
        <w:ind w:left="5040" w:hanging="360"/>
      </w:pPr>
    </w:lvl>
    <w:lvl w:ilvl="7" w:tplc="2A704E8A">
      <w:start w:val="1"/>
      <w:numFmt w:val="lowerLetter"/>
      <w:lvlText w:val="%8."/>
      <w:lvlJc w:val="left"/>
      <w:pPr>
        <w:ind w:left="5760" w:hanging="360"/>
      </w:pPr>
    </w:lvl>
    <w:lvl w:ilvl="8" w:tplc="5C62AF20">
      <w:start w:val="1"/>
      <w:numFmt w:val="lowerRoman"/>
      <w:lvlText w:val="%9."/>
      <w:lvlJc w:val="right"/>
      <w:pPr>
        <w:ind w:left="6480" w:hanging="180"/>
      </w:pPr>
    </w:lvl>
  </w:abstractNum>
  <w:abstractNum w:abstractNumId="7" w15:restartNumberingAfterBreak="0">
    <w:nsid w:val="1D4770BA"/>
    <w:multiLevelType w:val="hybridMultilevel"/>
    <w:tmpl w:val="C3EA7800"/>
    <w:lvl w:ilvl="0" w:tplc="5AA4C3A4">
      <w:start w:val="1"/>
      <w:numFmt w:val="upperLetter"/>
      <w:lvlText w:val="(%1)"/>
      <w:lvlJc w:val="left"/>
      <w:pPr>
        <w:tabs>
          <w:tab w:val="num" w:pos="1620"/>
        </w:tabs>
        <w:ind w:left="1620" w:hanging="360"/>
      </w:pPr>
      <w:rPr>
        <w:rFonts w:hint="default"/>
      </w:rPr>
    </w:lvl>
    <w:lvl w:ilvl="1" w:tplc="10C80460">
      <w:start w:val="5"/>
      <w:numFmt w:val="upperLetter"/>
      <w:lvlText w:val="%2."/>
      <w:lvlJc w:val="left"/>
      <w:pPr>
        <w:tabs>
          <w:tab w:val="num" w:pos="2130"/>
        </w:tabs>
        <w:ind w:left="2130" w:hanging="1050"/>
      </w:pPr>
      <w:rPr>
        <w:rFonts w:hint="default"/>
      </w:rPr>
    </w:lvl>
    <w:lvl w:ilvl="2" w:tplc="2DF0C042">
      <w:start w:val="1"/>
      <w:numFmt w:val="upperLetter"/>
      <w:lvlText w:val="(%3)"/>
      <w:lvlJc w:val="left"/>
      <w:pPr>
        <w:ind w:left="2340" w:hanging="360"/>
      </w:pPr>
      <w:rPr>
        <w:rFonts w:hint="default"/>
      </w:rPr>
    </w:lvl>
    <w:lvl w:ilvl="3" w:tplc="85547C7A">
      <w:start w:val="1"/>
      <w:numFmt w:val="lowerRoman"/>
      <w:lvlText w:val="(%4)"/>
      <w:lvlJc w:val="left"/>
      <w:pPr>
        <w:tabs>
          <w:tab w:val="num" w:pos="2880"/>
        </w:tabs>
        <w:ind w:left="2880" w:hanging="360"/>
      </w:pPr>
      <w:rPr>
        <w:rFonts w:hint="default"/>
      </w:rPr>
    </w:lvl>
    <w:lvl w:ilvl="4" w:tplc="A288BA92" w:tentative="1">
      <w:start w:val="1"/>
      <w:numFmt w:val="lowerLetter"/>
      <w:lvlText w:val="%5."/>
      <w:lvlJc w:val="left"/>
      <w:pPr>
        <w:tabs>
          <w:tab w:val="num" w:pos="3600"/>
        </w:tabs>
        <w:ind w:left="3600" w:hanging="360"/>
      </w:pPr>
    </w:lvl>
    <w:lvl w:ilvl="5" w:tplc="0A06CBB8" w:tentative="1">
      <w:start w:val="1"/>
      <w:numFmt w:val="lowerRoman"/>
      <w:lvlText w:val="%6."/>
      <w:lvlJc w:val="right"/>
      <w:pPr>
        <w:tabs>
          <w:tab w:val="num" w:pos="4320"/>
        </w:tabs>
        <w:ind w:left="4320" w:hanging="180"/>
      </w:pPr>
    </w:lvl>
    <w:lvl w:ilvl="6" w:tplc="DDAEDCE4" w:tentative="1">
      <w:start w:val="1"/>
      <w:numFmt w:val="decimal"/>
      <w:lvlText w:val="%7."/>
      <w:lvlJc w:val="left"/>
      <w:pPr>
        <w:tabs>
          <w:tab w:val="num" w:pos="5040"/>
        </w:tabs>
        <w:ind w:left="5040" w:hanging="360"/>
      </w:pPr>
    </w:lvl>
    <w:lvl w:ilvl="7" w:tplc="BF0A8792" w:tentative="1">
      <w:start w:val="1"/>
      <w:numFmt w:val="lowerLetter"/>
      <w:lvlText w:val="%8."/>
      <w:lvlJc w:val="left"/>
      <w:pPr>
        <w:tabs>
          <w:tab w:val="num" w:pos="5760"/>
        </w:tabs>
        <w:ind w:left="5760" w:hanging="360"/>
      </w:pPr>
    </w:lvl>
    <w:lvl w:ilvl="8" w:tplc="93D850AE" w:tentative="1">
      <w:start w:val="1"/>
      <w:numFmt w:val="lowerRoman"/>
      <w:lvlText w:val="%9."/>
      <w:lvlJc w:val="right"/>
      <w:pPr>
        <w:tabs>
          <w:tab w:val="num" w:pos="6480"/>
        </w:tabs>
        <w:ind w:left="6480" w:hanging="180"/>
      </w:pPr>
    </w:lvl>
  </w:abstractNum>
  <w:abstractNum w:abstractNumId="8" w15:restartNumberingAfterBreak="0">
    <w:nsid w:val="1D95073E"/>
    <w:multiLevelType w:val="hybridMultilevel"/>
    <w:tmpl w:val="0409000F"/>
    <w:lvl w:ilvl="0" w:tplc="9230DAA0">
      <w:start w:val="1"/>
      <w:numFmt w:val="decimal"/>
      <w:lvlText w:val="%1."/>
      <w:lvlJc w:val="left"/>
      <w:pPr>
        <w:tabs>
          <w:tab w:val="num" w:pos="360"/>
        </w:tabs>
        <w:ind w:left="360" w:hanging="360"/>
      </w:pPr>
      <w:rPr>
        <w:rFonts w:cs="Times New Roman"/>
      </w:rPr>
    </w:lvl>
    <w:lvl w:ilvl="1" w:tplc="CF64B586">
      <w:numFmt w:val="decimal"/>
      <w:lvlText w:val=""/>
      <w:lvlJc w:val="left"/>
    </w:lvl>
    <w:lvl w:ilvl="2" w:tplc="739CC71C">
      <w:numFmt w:val="decimal"/>
      <w:lvlText w:val=""/>
      <w:lvlJc w:val="left"/>
    </w:lvl>
    <w:lvl w:ilvl="3" w:tplc="1DF21F46">
      <w:numFmt w:val="decimal"/>
      <w:lvlText w:val=""/>
      <w:lvlJc w:val="left"/>
    </w:lvl>
    <w:lvl w:ilvl="4" w:tplc="257C92F2">
      <w:numFmt w:val="decimal"/>
      <w:lvlText w:val=""/>
      <w:lvlJc w:val="left"/>
    </w:lvl>
    <w:lvl w:ilvl="5" w:tplc="FB2EB33A">
      <w:numFmt w:val="decimal"/>
      <w:lvlText w:val=""/>
      <w:lvlJc w:val="left"/>
    </w:lvl>
    <w:lvl w:ilvl="6" w:tplc="62002888">
      <w:numFmt w:val="decimal"/>
      <w:lvlText w:val=""/>
      <w:lvlJc w:val="left"/>
    </w:lvl>
    <w:lvl w:ilvl="7" w:tplc="472CB072">
      <w:numFmt w:val="decimal"/>
      <w:lvlText w:val=""/>
      <w:lvlJc w:val="left"/>
    </w:lvl>
    <w:lvl w:ilvl="8" w:tplc="AB72C9F0">
      <w:numFmt w:val="decimal"/>
      <w:lvlText w:val=""/>
      <w:lvlJc w:val="left"/>
    </w:lvl>
  </w:abstractNum>
  <w:abstractNum w:abstractNumId="9" w15:restartNumberingAfterBreak="0">
    <w:nsid w:val="265F41EA"/>
    <w:multiLevelType w:val="hybridMultilevel"/>
    <w:tmpl w:val="BBE86D60"/>
    <w:lvl w:ilvl="0" w:tplc="4F061AC2">
      <w:start w:val="1"/>
      <w:numFmt w:val="decimal"/>
      <w:lvlText w:val="(%1)"/>
      <w:lvlJc w:val="left"/>
      <w:pPr>
        <w:ind w:left="1440" w:hanging="360"/>
      </w:pPr>
      <w:rPr>
        <w:rFonts w:asciiTheme="minorHAnsi" w:eastAsia="Times New Roman" w:hAnsiTheme="minorHAnsi" w:cs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71E67EE"/>
    <w:multiLevelType w:val="hybridMultilevel"/>
    <w:tmpl w:val="5AE80E50"/>
    <w:lvl w:ilvl="0" w:tplc="88325008">
      <w:start w:val="1"/>
      <w:numFmt w:val="upperLetter"/>
      <w:lvlText w:val="%1."/>
      <w:lvlJc w:val="left"/>
      <w:pPr>
        <w:tabs>
          <w:tab w:val="num" w:pos="360"/>
        </w:tabs>
        <w:ind w:left="360" w:hanging="360"/>
      </w:pPr>
    </w:lvl>
    <w:lvl w:ilvl="1" w:tplc="C6D44C40">
      <w:start w:val="5"/>
      <w:numFmt w:val="upperLetter"/>
      <w:lvlText w:val="%2."/>
      <w:lvlJc w:val="left"/>
      <w:pPr>
        <w:tabs>
          <w:tab w:val="num" w:pos="2130"/>
        </w:tabs>
        <w:ind w:left="2130" w:hanging="1050"/>
      </w:pPr>
      <w:rPr>
        <w:rFonts w:hint="default"/>
      </w:rPr>
    </w:lvl>
    <w:lvl w:ilvl="2" w:tplc="A262FD18">
      <w:start w:val="1"/>
      <w:numFmt w:val="upperLetter"/>
      <w:lvlText w:val="(%3)"/>
      <w:lvlJc w:val="left"/>
      <w:pPr>
        <w:ind w:left="2340" w:hanging="360"/>
      </w:pPr>
      <w:rPr>
        <w:rFonts w:hint="default"/>
      </w:rPr>
    </w:lvl>
    <w:lvl w:ilvl="3" w:tplc="151A0AA8" w:tentative="1">
      <w:start w:val="1"/>
      <w:numFmt w:val="decimal"/>
      <w:lvlText w:val="%4."/>
      <w:lvlJc w:val="left"/>
      <w:pPr>
        <w:tabs>
          <w:tab w:val="num" w:pos="2880"/>
        </w:tabs>
        <w:ind w:left="2880" w:hanging="360"/>
      </w:pPr>
    </w:lvl>
    <w:lvl w:ilvl="4" w:tplc="4FB2B714" w:tentative="1">
      <w:start w:val="1"/>
      <w:numFmt w:val="lowerLetter"/>
      <w:lvlText w:val="%5."/>
      <w:lvlJc w:val="left"/>
      <w:pPr>
        <w:tabs>
          <w:tab w:val="num" w:pos="3600"/>
        </w:tabs>
        <w:ind w:left="3600" w:hanging="360"/>
      </w:pPr>
    </w:lvl>
    <w:lvl w:ilvl="5" w:tplc="2A464070" w:tentative="1">
      <w:start w:val="1"/>
      <w:numFmt w:val="lowerRoman"/>
      <w:lvlText w:val="%6."/>
      <w:lvlJc w:val="right"/>
      <w:pPr>
        <w:tabs>
          <w:tab w:val="num" w:pos="4320"/>
        </w:tabs>
        <w:ind w:left="4320" w:hanging="180"/>
      </w:pPr>
    </w:lvl>
    <w:lvl w:ilvl="6" w:tplc="81AC144A" w:tentative="1">
      <w:start w:val="1"/>
      <w:numFmt w:val="decimal"/>
      <w:lvlText w:val="%7."/>
      <w:lvlJc w:val="left"/>
      <w:pPr>
        <w:tabs>
          <w:tab w:val="num" w:pos="5040"/>
        </w:tabs>
        <w:ind w:left="5040" w:hanging="360"/>
      </w:pPr>
    </w:lvl>
    <w:lvl w:ilvl="7" w:tplc="9E20D612" w:tentative="1">
      <w:start w:val="1"/>
      <w:numFmt w:val="lowerLetter"/>
      <w:lvlText w:val="%8."/>
      <w:lvlJc w:val="left"/>
      <w:pPr>
        <w:tabs>
          <w:tab w:val="num" w:pos="5760"/>
        </w:tabs>
        <w:ind w:left="5760" w:hanging="360"/>
      </w:pPr>
    </w:lvl>
    <w:lvl w:ilvl="8" w:tplc="EA427310" w:tentative="1">
      <w:start w:val="1"/>
      <w:numFmt w:val="lowerRoman"/>
      <w:lvlText w:val="%9."/>
      <w:lvlJc w:val="right"/>
      <w:pPr>
        <w:tabs>
          <w:tab w:val="num" w:pos="6480"/>
        </w:tabs>
        <w:ind w:left="6480" w:hanging="180"/>
      </w:pPr>
    </w:lvl>
  </w:abstractNum>
  <w:abstractNum w:abstractNumId="11" w15:restartNumberingAfterBreak="0">
    <w:nsid w:val="274E0F02"/>
    <w:multiLevelType w:val="hybridMultilevel"/>
    <w:tmpl w:val="8E8876BE"/>
    <w:lvl w:ilvl="0" w:tplc="5F906D66">
      <w:start w:val="1"/>
      <w:numFmt w:val="decimal"/>
      <w:lvlText w:val="(%1)"/>
      <w:lvlJc w:val="left"/>
      <w:pPr>
        <w:ind w:left="1440" w:hanging="360"/>
      </w:pPr>
      <w:rPr>
        <w:rFonts w:hint="default"/>
      </w:rPr>
    </w:lvl>
    <w:lvl w:ilvl="1" w:tplc="E8861232">
      <w:start w:val="1"/>
      <w:numFmt w:val="lowerLetter"/>
      <w:lvlText w:val="(%2)"/>
      <w:lvlJc w:val="left"/>
      <w:pPr>
        <w:ind w:left="1440" w:hanging="360"/>
      </w:pPr>
      <w:rPr>
        <w:rFonts w:ascii="Times New Roman" w:eastAsia="Times New Roman" w:hAnsi="Times New Roman" w:cs="Times New Roman"/>
      </w:rPr>
    </w:lvl>
    <w:lvl w:ilvl="2" w:tplc="D28833B2">
      <w:start w:val="1"/>
      <w:numFmt w:val="upperLetter"/>
      <w:lvlText w:val="(%3)"/>
      <w:lvlJc w:val="right"/>
      <w:pPr>
        <w:ind w:left="2160" w:hanging="180"/>
      </w:pPr>
      <w:rPr>
        <w:rFonts w:asciiTheme="minorHAnsi" w:eastAsiaTheme="minorHAnsi" w:hAnsiTheme="minorHAnsi" w:cstheme="minorHAns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CA5430"/>
    <w:multiLevelType w:val="hybridMultilevel"/>
    <w:tmpl w:val="5A120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C859E3"/>
    <w:multiLevelType w:val="hybridMultilevel"/>
    <w:tmpl w:val="D1CC01BA"/>
    <w:lvl w:ilvl="0" w:tplc="1A14EA00">
      <w:start w:val="1"/>
      <w:numFmt w:val="upperLetter"/>
      <w:lvlText w:val="(%1)"/>
      <w:lvlJc w:val="left"/>
      <w:pPr>
        <w:ind w:left="2700" w:hanging="360"/>
      </w:pPr>
      <w:rPr>
        <w:rFonts w:hint="default"/>
      </w:rPr>
    </w:lvl>
    <w:lvl w:ilvl="1" w:tplc="A42EF016">
      <w:start w:val="1"/>
      <w:numFmt w:val="lowerRoman"/>
      <w:lvlText w:val="%2.)"/>
      <w:lvlJc w:val="left"/>
      <w:pPr>
        <w:ind w:left="3780" w:hanging="720"/>
      </w:pPr>
      <w:rPr>
        <w:rFonts w:hint="default"/>
      </w:r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31F41726"/>
    <w:multiLevelType w:val="hybridMultilevel"/>
    <w:tmpl w:val="66E6EC0A"/>
    <w:lvl w:ilvl="0" w:tplc="1A14EA0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85547C7A">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354C12"/>
    <w:multiLevelType w:val="hybridMultilevel"/>
    <w:tmpl w:val="660C59E8"/>
    <w:lvl w:ilvl="0" w:tplc="85547C7A">
      <w:start w:val="1"/>
      <w:numFmt w:val="lowerRoman"/>
      <w:lvlText w:val="(%1)"/>
      <w:lvlJc w:val="left"/>
      <w:pPr>
        <w:ind w:left="1440" w:hanging="360"/>
      </w:pPr>
      <w:rPr>
        <w:rFonts w:hint="default"/>
      </w:rPr>
    </w:lvl>
    <w:lvl w:ilvl="1" w:tplc="7592DEDA">
      <w:start w:val="1"/>
      <w:numFmt w:val="lowerRoman"/>
      <w:lvlText w:val="(%2)"/>
      <w:lvlJc w:val="left"/>
      <w:pPr>
        <w:ind w:left="2160" w:hanging="360"/>
      </w:pPr>
      <w:rPr>
        <w:rFonts w:asciiTheme="minorHAnsi" w:eastAsiaTheme="minorHAnsi" w:hAnsiTheme="minorHAnsi" w:cstheme="minorBidi"/>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642EA7"/>
    <w:multiLevelType w:val="hybridMultilevel"/>
    <w:tmpl w:val="4A9A788E"/>
    <w:lvl w:ilvl="0" w:tplc="1A14EA00">
      <w:start w:val="1"/>
      <w:numFmt w:val="upperLetter"/>
      <w:lvlText w:val="(%1)"/>
      <w:lvlJc w:val="left"/>
      <w:pPr>
        <w:ind w:left="2700" w:hanging="360"/>
      </w:pPr>
      <w:rPr>
        <w:rFonts w:hint="default"/>
      </w:rPr>
    </w:lvl>
    <w:lvl w:ilvl="1" w:tplc="612C30E0">
      <w:start w:val="1"/>
      <w:numFmt w:val="upperLetter"/>
      <w:lvlText w:val="(%2)"/>
      <w:lvlJc w:val="left"/>
      <w:pPr>
        <w:ind w:left="3420" w:hanging="360"/>
      </w:pPr>
      <w:rPr>
        <w:rFonts w:asciiTheme="minorHAnsi" w:eastAsiaTheme="minorHAnsi" w:hAnsiTheme="minorHAnsi" w:cstheme="minorHAnsi"/>
        <w:color w:val="auto"/>
      </w:r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457D1C2E"/>
    <w:multiLevelType w:val="hybridMultilevel"/>
    <w:tmpl w:val="F83A58B8"/>
    <w:lvl w:ilvl="0" w:tplc="7CB80A50">
      <w:start w:val="1"/>
      <w:numFmt w:val="upperLetter"/>
      <w:lvlText w:val="(%1)"/>
      <w:lvlJc w:val="left"/>
      <w:pPr>
        <w:ind w:left="1800" w:hanging="360"/>
      </w:pPr>
      <w:rPr>
        <w:rFonts w:asciiTheme="minorHAnsi" w:eastAsiaTheme="minorHAnsi" w:hAnsiTheme="minorHAnsi" w:cstheme="minorBidi"/>
      </w:rPr>
    </w:lvl>
    <w:lvl w:ilvl="1" w:tplc="A262FD18">
      <w:start w:val="1"/>
      <w:numFmt w:val="upperLetter"/>
      <w:lvlText w:val="(%2)"/>
      <w:lvlJc w:val="left"/>
      <w:pPr>
        <w:ind w:left="2520" w:hanging="360"/>
      </w:pPr>
      <w:rPr>
        <w:rFonts w:hint="default"/>
        <w:strike w:val="0"/>
      </w:rPr>
    </w:lvl>
    <w:lvl w:ilvl="2" w:tplc="D3783D98">
      <w:start w:val="1"/>
      <w:numFmt w:val="lowerRoman"/>
      <w:lvlText w:val="(%3)"/>
      <w:lvlJc w:val="left"/>
      <w:pPr>
        <w:ind w:left="3780" w:hanging="720"/>
      </w:pPr>
      <w:rPr>
        <w:rFonts w:hint="default"/>
      </w:rPr>
    </w:lvl>
    <w:lvl w:ilvl="3" w:tplc="EE7CCF80">
      <w:start w:val="1"/>
      <w:numFmt w:val="decimal"/>
      <w:lvlText w:val="(%4)"/>
      <w:lvlJc w:val="left"/>
      <w:pPr>
        <w:ind w:left="3960" w:hanging="360"/>
      </w:pPr>
      <w:rPr>
        <w:rFonts w:ascii="Calibri" w:eastAsia="Calibri" w:hAnsi="Calibri" w:cs="Calibri"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D527A50"/>
    <w:multiLevelType w:val="hybridMultilevel"/>
    <w:tmpl w:val="3BE079B4"/>
    <w:lvl w:ilvl="0" w:tplc="1A14EA0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533C74"/>
    <w:multiLevelType w:val="hybridMultilevel"/>
    <w:tmpl w:val="FD1A77F8"/>
    <w:lvl w:ilvl="0" w:tplc="E7AEC46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FE009A5"/>
    <w:multiLevelType w:val="hybridMultilevel"/>
    <w:tmpl w:val="B4B0789E"/>
    <w:lvl w:ilvl="0" w:tplc="E7AEC468">
      <w:start w:val="1"/>
      <w:numFmt w:val="decimal"/>
      <w:lvlText w:val="(%1)"/>
      <w:lvlJc w:val="left"/>
      <w:pPr>
        <w:tabs>
          <w:tab w:val="num" w:pos="1800"/>
        </w:tabs>
        <w:ind w:left="1800" w:hanging="360"/>
      </w:pPr>
      <w:rPr>
        <w:rFonts w:hint="default"/>
      </w:rPr>
    </w:lvl>
    <w:lvl w:ilvl="1" w:tplc="1A14EA00">
      <w:start w:val="1"/>
      <w:numFmt w:val="upperLetter"/>
      <w:lvlText w:val="(%2)"/>
      <w:lvlJc w:val="left"/>
      <w:pPr>
        <w:tabs>
          <w:tab w:val="num" w:pos="2700"/>
        </w:tabs>
        <w:ind w:left="2700" w:hanging="360"/>
      </w:pPr>
      <w:rPr>
        <w:rFonts w:hint="default"/>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4FF82E92"/>
    <w:multiLevelType w:val="hybridMultilevel"/>
    <w:tmpl w:val="1DDE3E6A"/>
    <w:lvl w:ilvl="0" w:tplc="5EA0B496">
      <w:start w:val="1"/>
      <w:numFmt w:val="decimal"/>
      <w:lvlText w:val="(%1)"/>
      <w:lvlJc w:val="left"/>
      <w:pPr>
        <w:ind w:left="2880" w:hanging="360"/>
      </w:pPr>
    </w:lvl>
    <w:lvl w:ilvl="1" w:tplc="A262FD18">
      <w:start w:val="1"/>
      <w:numFmt w:val="upperLetter"/>
      <w:lvlText w:val="(%2)"/>
      <w:lvlJc w:val="left"/>
      <w:pPr>
        <w:ind w:left="3600" w:hanging="360"/>
      </w:pPr>
      <w:rPr>
        <w:rFonts w:hint="default"/>
        <w:strike w:val="0"/>
      </w:rPr>
    </w:lvl>
    <w:lvl w:ilvl="2" w:tplc="D3783D98">
      <w:start w:val="1"/>
      <w:numFmt w:val="lowerRoman"/>
      <w:lvlText w:val="(%3)"/>
      <w:lvlJc w:val="left"/>
      <w:pPr>
        <w:ind w:left="4860" w:hanging="720"/>
      </w:pPr>
      <w:rPr>
        <w:rFonts w:hint="default"/>
      </w:rPr>
    </w:lvl>
    <w:lvl w:ilvl="3" w:tplc="612EB58E">
      <w:start w:val="1"/>
      <w:numFmt w:val="upperLetter"/>
      <w:lvlText w:val="%4."/>
      <w:lvlJc w:val="left"/>
      <w:pPr>
        <w:ind w:left="5040" w:hanging="360"/>
      </w:pPr>
      <w:rPr>
        <w:rFonts w:hint="default"/>
      </w:rPr>
    </w:lvl>
    <w:lvl w:ilvl="4" w:tplc="C0EA86D6">
      <w:start w:val="1"/>
      <w:numFmt w:val="decimal"/>
      <w:lvlText w:val="(%5)"/>
      <w:lvlJc w:val="left"/>
      <w:pPr>
        <w:ind w:left="5760" w:hanging="360"/>
      </w:pPr>
      <w:rPr>
        <w:rFonts w:ascii="Calibri" w:eastAsia="Calibri" w:hAnsi="Calibri" w:cs="Calibri" w:hint="default"/>
      </w:r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54F801C8"/>
    <w:multiLevelType w:val="hybridMultilevel"/>
    <w:tmpl w:val="85C68268"/>
    <w:lvl w:ilvl="0" w:tplc="F866280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006ACB"/>
    <w:multiLevelType w:val="hybridMultilevel"/>
    <w:tmpl w:val="BF56BD08"/>
    <w:lvl w:ilvl="0" w:tplc="1A14EA00">
      <w:start w:val="1"/>
      <w:numFmt w:val="upperLetter"/>
      <w:lvlText w:val="(%1)"/>
      <w:lvlJc w:val="left"/>
      <w:pPr>
        <w:ind w:left="2700" w:hanging="360"/>
      </w:pPr>
      <w:rPr>
        <w:rFonts w:hint="default"/>
      </w:rPr>
    </w:lvl>
    <w:lvl w:ilvl="1" w:tplc="6836407C">
      <w:start w:val="1"/>
      <w:numFmt w:val="lowerRoman"/>
      <w:lvlText w:val="(%2)"/>
      <w:lvlJc w:val="left"/>
      <w:pPr>
        <w:ind w:left="3780" w:hanging="720"/>
      </w:pPr>
      <w:rPr>
        <w:rFonts w:asciiTheme="minorHAnsi" w:eastAsia="Times New Roman" w:hAnsiTheme="minorHAnsi" w:cstheme="minorHAnsi" w:hint="default"/>
      </w:r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15:restartNumberingAfterBreak="0">
    <w:nsid w:val="5B505266"/>
    <w:multiLevelType w:val="hybridMultilevel"/>
    <w:tmpl w:val="3AAAE91E"/>
    <w:lvl w:ilvl="0" w:tplc="062ACAB6">
      <w:start w:val="1"/>
      <w:numFmt w:val="decimal"/>
      <w:lvlText w:val="(%1)"/>
      <w:lvlJc w:val="left"/>
      <w:pPr>
        <w:tabs>
          <w:tab w:val="num" w:pos="3240"/>
        </w:tabs>
        <w:ind w:left="3240" w:hanging="360"/>
      </w:pPr>
      <w:rPr>
        <w:rFonts w:hint="default"/>
      </w:rPr>
    </w:lvl>
    <w:lvl w:ilvl="1" w:tplc="B78CEF9E">
      <w:start w:val="1"/>
      <w:numFmt w:val="lowerLetter"/>
      <w:lvlText w:val="(%2)"/>
      <w:lvlJc w:val="left"/>
      <w:pPr>
        <w:ind w:left="144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23B5022"/>
    <w:multiLevelType w:val="hybridMultilevel"/>
    <w:tmpl w:val="A940A452"/>
    <w:lvl w:ilvl="0" w:tplc="7272FBCA">
      <w:start w:val="1"/>
      <w:numFmt w:val="lowerRoman"/>
      <w:lvlText w:val="(%1)"/>
      <w:lvlJc w:val="left"/>
      <w:pPr>
        <w:ind w:left="3240" w:hanging="360"/>
      </w:pPr>
      <w:rPr>
        <w:rFonts w:asciiTheme="minorHAnsi" w:eastAsia="Times New Roman" w:hAnsiTheme="minorHAnsi" w:cstheme="minorHAnsi" w:hint="default"/>
      </w:rPr>
    </w:lvl>
    <w:lvl w:ilvl="1" w:tplc="77F0CC94">
      <w:start w:val="1"/>
      <w:numFmt w:val="lowerRoman"/>
      <w:lvlText w:val="(%2)"/>
      <w:lvlJc w:val="left"/>
      <w:pPr>
        <w:ind w:left="3960" w:hanging="360"/>
      </w:pPr>
      <w:rPr>
        <w:rFonts w:asciiTheme="minorHAnsi" w:eastAsiaTheme="minorHAnsi" w:hAnsiTheme="minorHAnsi" w:cstheme="minorHAnsi"/>
        <w:u w:val="single"/>
      </w:rPr>
    </w:lvl>
    <w:lvl w:ilvl="2" w:tplc="07A829CA">
      <w:start w:val="1"/>
      <w:numFmt w:val="upperLetter"/>
      <w:lvlText w:val="(%3)"/>
      <w:lvlJc w:val="left"/>
      <w:pPr>
        <w:ind w:left="4860" w:hanging="360"/>
      </w:pPr>
      <w:rPr>
        <w:rFonts w:hint="default"/>
      </w:r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15:restartNumberingAfterBreak="0">
    <w:nsid w:val="654A05D0"/>
    <w:multiLevelType w:val="hybridMultilevel"/>
    <w:tmpl w:val="B30A1218"/>
    <w:lvl w:ilvl="0" w:tplc="D69A941A">
      <w:start w:val="1"/>
      <w:numFmt w:val="upperLetter"/>
      <w:lvlText w:val="(%1)"/>
      <w:lvlJc w:val="left"/>
      <w:pPr>
        <w:tabs>
          <w:tab w:val="num" w:pos="1800"/>
        </w:tabs>
        <w:ind w:left="1800" w:hanging="360"/>
      </w:pPr>
      <w:rPr>
        <w:rFonts w:asciiTheme="minorHAnsi" w:eastAsiaTheme="minorHAnsi" w:hAnsiTheme="minorHAnsi" w:cstheme="minorHAnsi"/>
      </w:rPr>
    </w:lvl>
    <w:lvl w:ilvl="1" w:tplc="576C39C0">
      <w:numFmt w:val="decimal"/>
      <w:lvlText w:val=""/>
      <w:lvlJc w:val="left"/>
    </w:lvl>
    <w:lvl w:ilvl="2" w:tplc="F5D229E2">
      <w:numFmt w:val="decimal"/>
      <w:lvlText w:val=""/>
      <w:lvlJc w:val="left"/>
    </w:lvl>
    <w:lvl w:ilvl="3" w:tplc="3452B2C0">
      <w:numFmt w:val="decimal"/>
      <w:lvlText w:val=""/>
      <w:lvlJc w:val="left"/>
    </w:lvl>
    <w:lvl w:ilvl="4" w:tplc="DE062448">
      <w:numFmt w:val="decimal"/>
      <w:lvlText w:val=""/>
      <w:lvlJc w:val="left"/>
    </w:lvl>
    <w:lvl w:ilvl="5" w:tplc="4DF28A66">
      <w:numFmt w:val="decimal"/>
      <w:lvlText w:val=""/>
      <w:lvlJc w:val="left"/>
    </w:lvl>
    <w:lvl w:ilvl="6" w:tplc="07C0D58C">
      <w:numFmt w:val="decimal"/>
      <w:lvlText w:val=""/>
      <w:lvlJc w:val="left"/>
    </w:lvl>
    <w:lvl w:ilvl="7" w:tplc="1DBC2FE2">
      <w:numFmt w:val="decimal"/>
      <w:lvlText w:val=""/>
      <w:lvlJc w:val="left"/>
    </w:lvl>
    <w:lvl w:ilvl="8" w:tplc="63D44C30">
      <w:numFmt w:val="decimal"/>
      <w:lvlText w:val=""/>
      <w:lvlJc w:val="left"/>
    </w:lvl>
  </w:abstractNum>
  <w:abstractNum w:abstractNumId="27" w15:restartNumberingAfterBreak="0">
    <w:nsid w:val="6F874DBA"/>
    <w:multiLevelType w:val="hybridMultilevel"/>
    <w:tmpl w:val="04847ADC"/>
    <w:lvl w:ilvl="0" w:tplc="36D03978">
      <w:start w:val="1"/>
      <w:numFmt w:val="lowerRoman"/>
      <w:lvlText w:val="(%1)"/>
      <w:lvlJc w:val="left"/>
      <w:pPr>
        <w:ind w:left="3240" w:hanging="360"/>
      </w:pPr>
      <w:rPr>
        <w:rFonts w:ascii="Times New Roman" w:eastAsia="Times New Roman" w:hAnsi="Times New Roman" w:cs="Times New Roman" w:hint="default"/>
      </w:rPr>
    </w:lvl>
    <w:lvl w:ilvl="1" w:tplc="A7563042">
      <w:start w:val="1"/>
      <w:numFmt w:val="lowerRoman"/>
      <w:lvlText w:val="(%2)"/>
      <w:lvlJc w:val="left"/>
      <w:pPr>
        <w:ind w:left="3960" w:hanging="360"/>
      </w:pPr>
      <w:rPr>
        <w:rFonts w:asciiTheme="minorHAnsi" w:eastAsia="Times New Roman" w:hAnsiTheme="minorHAnsi" w:cstheme="minorHAnsi" w:hint="default"/>
      </w:r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15:restartNumberingAfterBreak="0">
    <w:nsid w:val="7889738D"/>
    <w:multiLevelType w:val="hybridMultilevel"/>
    <w:tmpl w:val="EFDA1264"/>
    <w:lvl w:ilvl="0" w:tplc="1F0438A2">
      <w:start w:val="3"/>
      <w:numFmt w:val="decimal"/>
      <w:lvlText w:val="(%1)"/>
      <w:lvlJc w:val="left"/>
      <w:pPr>
        <w:ind w:left="1440" w:hanging="360"/>
      </w:pPr>
      <w:rPr>
        <w:rFonts w:hint="default"/>
      </w:rPr>
    </w:lvl>
    <w:lvl w:ilvl="1" w:tplc="A262FD18">
      <w:start w:val="1"/>
      <w:numFmt w:val="upperLetter"/>
      <w:lvlText w:val="(%2)"/>
      <w:lvlJc w:val="left"/>
      <w:pPr>
        <w:ind w:left="1440" w:hanging="360"/>
      </w:pPr>
      <w:rPr>
        <w:rFonts w:hint="default"/>
      </w:rPr>
    </w:lvl>
    <w:lvl w:ilvl="2" w:tplc="D28833B2">
      <w:start w:val="1"/>
      <w:numFmt w:val="upperLetter"/>
      <w:lvlText w:val="(%3)"/>
      <w:lvlJc w:val="right"/>
      <w:pPr>
        <w:ind w:left="2160" w:hanging="180"/>
      </w:pPr>
      <w:rPr>
        <w:rFonts w:asciiTheme="minorHAnsi" w:eastAsiaTheme="minorHAnsi" w:hAnsiTheme="minorHAnsi" w:cstheme="minorHAns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D76FB3"/>
    <w:multiLevelType w:val="hybridMultilevel"/>
    <w:tmpl w:val="73C4893A"/>
    <w:lvl w:ilvl="0" w:tplc="E7AEC4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0"/>
  </w:num>
  <w:num w:numId="4">
    <w:abstractNumId w:val="24"/>
  </w:num>
  <w:num w:numId="5">
    <w:abstractNumId w:val="4"/>
  </w:num>
  <w:num w:numId="6">
    <w:abstractNumId w:val="26"/>
  </w:num>
  <w:num w:numId="7">
    <w:abstractNumId w:val="11"/>
  </w:num>
  <w:num w:numId="8">
    <w:abstractNumId w:val="12"/>
  </w:num>
  <w:num w:numId="9">
    <w:abstractNumId w:val="16"/>
  </w:num>
  <w:num w:numId="10">
    <w:abstractNumId w:val="13"/>
  </w:num>
  <w:num w:numId="11">
    <w:abstractNumId w:val="27"/>
  </w:num>
  <w:num w:numId="12">
    <w:abstractNumId w:val="23"/>
  </w:num>
  <w:num w:numId="13">
    <w:abstractNumId w:val="7"/>
  </w:num>
  <w:num w:numId="14">
    <w:abstractNumId w:val="2"/>
  </w:num>
  <w:num w:numId="15">
    <w:abstractNumId w:val="5"/>
  </w:num>
  <w:num w:numId="16">
    <w:abstractNumId w:val="25"/>
  </w:num>
  <w:num w:numId="17">
    <w:abstractNumId w:val="18"/>
  </w:num>
  <w:num w:numId="18">
    <w:abstractNumId w:val="17"/>
  </w:num>
  <w:num w:numId="19">
    <w:abstractNumId w:val="28"/>
  </w:num>
  <w:num w:numId="20">
    <w:abstractNumId w:val="22"/>
  </w:num>
  <w:num w:numId="21">
    <w:abstractNumId w:val="9"/>
  </w:num>
  <w:num w:numId="22">
    <w:abstractNumId w:val="6"/>
  </w:num>
  <w:num w:numId="23">
    <w:abstractNumId w:val="15"/>
  </w:num>
  <w:num w:numId="24">
    <w:abstractNumId w:val="14"/>
  </w:num>
  <w:num w:numId="25">
    <w:abstractNumId w:val="21"/>
  </w:num>
  <w:num w:numId="26">
    <w:abstractNumId w:val="1"/>
  </w:num>
  <w:num w:numId="27">
    <w:abstractNumId w:val="8"/>
  </w:num>
  <w:num w:numId="28">
    <w:abstractNumId w:val="3"/>
  </w:num>
  <w:num w:numId="29">
    <w:abstractNumId w:val="19"/>
  </w:num>
  <w:num w:numId="30">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luge, Shauna">
    <w15:presenceInfo w15:providerId="AD" w15:userId="S-1-5-21-1292428093-484763869-725345543-5340420"/>
  </w15:person>
  <w15:person w15:author="Shade, Bryan">
    <w15:presenceInfo w15:providerId="AD" w15:userId="S::ad07377@ad.wellpoint.com::740e1d3f-fceb-4850-85ff-41130e538435"/>
  </w15:person>
  <w15:person w15:author="Flowers, Jennifer">
    <w15:presenceInfo w15:providerId="None" w15:userId="Flowers, Jennif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06"/>
    <w:rsid w:val="00042017"/>
    <w:rsid w:val="00076BE4"/>
    <w:rsid w:val="00083487"/>
    <w:rsid w:val="000D78F6"/>
    <w:rsid w:val="001171F0"/>
    <w:rsid w:val="001A60B6"/>
    <w:rsid w:val="001E305E"/>
    <w:rsid w:val="001F63E3"/>
    <w:rsid w:val="002359FF"/>
    <w:rsid w:val="00273C86"/>
    <w:rsid w:val="00280C37"/>
    <w:rsid w:val="0028424D"/>
    <w:rsid w:val="002B6009"/>
    <w:rsid w:val="002D00E8"/>
    <w:rsid w:val="00302CC8"/>
    <w:rsid w:val="00392276"/>
    <w:rsid w:val="003B0304"/>
    <w:rsid w:val="003E1FDE"/>
    <w:rsid w:val="003E6563"/>
    <w:rsid w:val="003E6CF0"/>
    <w:rsid w:val="00436B3A"/>
    <w:rsid w:val="004533B8"/>
    <w:rsid w:val="004663D4"/>
    <w:rsid w:val="00472D06"/>
    <w:rsid w:val="00475817"/>
    <w:rsid w:val="004F2190"/>
    <w:rsid w:val="00503C19"/>
    <w:rsid w:val="00543DA4"/>
    <w:rsid w:val="005D4C8E"/>
    <w:rsid w:val="005D5BC2"/>
    <w:rsid w:val="006554FE"/>
    <w:rsid w:val="00685F36"/>
    <w:rsid w:val="00694CFC"/>
    <w:rsid w:val="006A2890"/>
    <w:rsid w:val="00776561"/>
    <w:rsid w:val="0079213D"/>
    <w:rsid w:val="007B6D25"/>
    <w:rsid w:val="007D5E80"/>
    <w:rsid w:val="007F2475"/>
    <w:rsid w:val="00836538"/>
    <w:rsid w:val="0087161C"/>
    <w:rsid w:val="00871ACB"/>
    <w:rsid w:val="008E2F3E"/>
    <w:rsid w:val="008E4BC8"/>
    <w:rsid w:val="009053C0"/>
    <w:rsid w:val="009F1757"/>
    <w:rsid w:val="00A7682D"/>
    <w:rsid w:val="00AC205B"/>
    <w:rsid w:val="00B01337"/>
    <w:rsid w:val="00B013A5"/>
    <w:rsid w:val="00B374FF"/>
    <w:rsid w:val="00B52A06"/>
    <w:rsid w:val="00BA0DC2"/>
    <w:rsid w:val="00BA4EC1"/>
    <w:rsid w:val="00BF23F3"/>
    <w:rsid w:val="00C02A2C"/>
    <w:rsid w:val="00C03A9D"/>
    <w:rsid w:val="00C04358"/>
    <w:rsid w:val="00C2317C"/>
    <w:rsid w:val="00C24A99"/>
    <w:rsid w:val="00C46C75"/>
    <w:rsid w:val="00C66122"/>
    <w:rsid w:val="00CC37BF"/>
    <w:rsid w:val="00D01044"/>
    <w:rsid w:val="00D26B99"/>
    <w:rsid w:val="00D440E8"/>
    <w:rsid w:val="00DC4453"/>
    <w:rsid w:val="00DE0563"/>
    <w:rsid w:val="00DF561B"/>
    <w:rsid w:val="00E166C2"/>
    <w:rsid w:val="00E533EE"/>
    <w:rsid w:val="00EB5CD5"/>
    <w:rsid w:val="00ED0504"/>
    <w:rsid w:val="00ED3935"/>
    <w:rsid w:val="00EF126D"/>
    <w:rsid w:val="00F03B8A"/>
    <w:rsid w:val="00F56C32"/>
    <w:rsid w:val="00F70F8D"/>
    <w:rsid w:val="00F9787F"/>
    <w:rsid w:val="034D8007"/>
    <w:rsid w:val="118269FF"/>
    <w:rsid w:val="11E3F3B7"/>
    <w:rsid w:val="156196E2"/>
    <w:rsid w:val="1E0457AD"/>
    <w:rsid w:val="29B43968"/>
    <w:rsid w:val="2CC196C6"/>
    <w:rsid w:val="3CA222E0"/>
    <w:rsid w:val="44BA627A"/>
    <w:rsid w:val="469B5BA0"/>
    <w:rsid w:val="490610CE"/>
    <w:rsid w:val="4B773B96"/>
    <w:rsid w:val="51A98021"/>
    <w:rsid w:val="560F3173"/>
    <w:rsid w:val="5B929D8A"/>
    <w:rsid w:val="6066BEC6"/>
    <w:rsid w:val="684121C9"/>
    <w:rsid w:val="7A46D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06CF8"/>
  <w15:chartTrackingRefBased/>
  <w15:docId w15:val="{0D0DD407-A95E-4D7B-A1F0-BA610DB4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A0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B52A06"/>
    <w:pPr>
      <w:tabs>
        <w:tab w:val="center" w:pos="4680"/>
        <w:tab w:val="right" w:pos="9360"/>
      </w:tabs>
      <w:spacing w:after="0" w:line="240" w:lineRule="auto"/>
    </w:pPr>
  </w:style>
  <w:style w:type="character" w:customStyle="1" w:styleId="FooterChar">
    <w:name w:val="Footer Char"/>
    <w:basedOn w:val="DefaultParagraphFont"/>
    <w:link w:val="Footer"/>
    <w:rsid w:val="00B52A06"/>
  </w:style>
  <w:style w:type="paragraph" w:styleId="ListParagraph">
    <w:name w:val="List Paragraph"/>
    <w:basedOn w:val="Normal"/>
    <w:uiPriority w:val="99"/>
    <w:qFormat/>
    <w:rsid w:val="00B52A06"/>
    <w:pPr>
      <w:ind w:left="720"/>
      <w:contextualSpacing/>
    </w:pPr>
  </w:style>
  <w:style w:type="paragraph" w:styleId="BodyText">
    <w:name w:val="Body Text"/>
    <w:basedOn w:val="Normal"/>
    <w:link w:val="BodyTextChar"/>
    <w:uiPriority w:val="1"/>
    <w:qFormat/>
    <w:rsid w:val="00B52A06"/>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B52A06"/>
    <w:rPr>
      <w:rFonts w:ascii="Times New Roman" w:eastAsia="Times New Roman" w:hAnsi="Times New Roman"/>
    </w:rPr>
  </w:style>
  <w:style w:type="paragraph" w:styleId="BodyTextIndent2">
    <w:name w:val="Body Text Indent 2"/>
    <w:basedOn w:val="Normal"/>
    <w:link w:val="BodyTextIndent2Char"/>
    <w:uiPriority w:val="99"/>
    <w:semiHidden/>
    <w:unhideWhenUsed/>
    <w:rsid w:val="00B52A06"/>
    <w:pPr>
      <w:spacing w:after="120" w:line="480" w:lineRule="auto"/>
      <w:ind w:left="360"/>
    </w:pPr>
  </w:style>
  <w:style w:type="character" w:customStyle="1" w:styleId="BodyTextIndent2Char">
    <w:name w:val="Body Text Indent 2 Char"/>
    <w:basedOn w:val="DefaultParagraphFont"/>
    <w:link w:val="BodyTextIndent2"/>
    <w:uiPriority w:val="99"/>
    <w:semiHidden/>
    <w:rsid w:val="00B52A06"/>
  </w:style>
  <w:style w:type="paragraph" w:customStyle="1" w:styleId="Level1">
    <w:name w:val="Level 1"/>
    <w:basedOn w:val="Normal"/>
    <w:rsid w:val="00B52A06"/>
    <w:pPr>
      <w:widowControl w:val="0"/>
      <w:numPr>
        <w:numId w:val="2"/>
      </w:numPr>
      <w:spacing w:after="0" w:line="240" w:lineRule="auto"/>
      <w:ind w:left="720" w:hanging="720"/>
      <w:outlineLvl w:val="0"/>
    </w:pPr>
    <w:rPr>
      <w:rFonts w:ascii="Courier" w:eastAsia="Times New Roman" w:hAnsi="Courier" w:cs="Times New Roman"/>
      <w:snapToGrid w:val="0"/>
      <w:sz w:val="24"/>
      <w:szCs w:val="20"/>
    </w:rPr>
  </w:style>
  <w:style w:type="paragraph" w:customStyle="1" w:styleId="Level2">
    <w:name w:val="Level 2"/>
    <w:basedOn w:val="Normal"/>
    <w:rsid w:val="00B52A06"/>
    <w:pPr>
      <w:widowControl w:val="0"/>
      <w:numPr>
        <w:ilvl w:val="1"/>
        <w:numId w:val="2"/>
      </w:numPr>
      <w:spacing w:after="0" w:line="240" w:lineRule="auto"/>
      <w:ind w:left="1440" w:hanging="720"/>
      <w:outlineLvl w:val="1"/>
    </w:pPr>
    <w:rPr>
      <w:rFonts w:ascii="Courier" w:eastAsia="Times New Roman" w:hAnsi="Courier" w:cs="Times New Roman"/>
      <w:snapToGrid w:val="0"/>
      <w:sz w:val="24"/>
      <w:szCs w:val="20"/>
    </w:rPr>
  </w:style>
  <w:style w:type="paragraph" w:customStyle="1" w:styleId="Level3">
    <w:name w:val="Level 3"/>
    <w:basedOn w:val="Normal"/>
    <w:rsid w:val="00B52A06"/>
    <w:pPr>
      <w:widowControl w:val="0"/>
      <w:numPr>
        <w:ilvl w:val="2"/>
        <w:numId w:val="2"/>
      </w:numPr>
      <w:spacing w:after="0" w:line="240" w:lineRule="auto"/>
      <w:ind w:left="2160" w:hanging="720"/>
      <w:outlineLvl w:val="2"/>
    </w:pPr>
    <w:rPr>
      <w:rFonts w:ascii="Courier" w:eastAsia="Times New Roman" w:hAnsi="Courier" w:cs="Times New Roman"/>
      <w:snapToGrid w:val="0"/>
      <w:sz w:val="24"/>
      <w:szCs w:val="20"/>
    </w:rPr>
  </w:style>
  <w:style w:type="paragraph" w:customStyle="1" w:styleId="Level4">
    <w:name w:val="Level 4"/>
    <w:basedOn w:val="Normal"/>
    <w:rsid w:val="00B52A06"/>
    <w:pPr>
      <w:widowControl w:val="0"/>
      <w:numPr>
        <w:ilvl w:val="3"/>
        <w:numId w:val="2"/>
      </w:numPr>
      <w:spacing w:after="0" w:line="240" w:lineRule="auto"/>
      <w:ind w:left="2880" w:hanging="720"/>
      <w:outlineLvl w:val="3"/>
    </w:pPr>
    <w:rPr>
      <w:rFonts w:ascii="Courier" w:eastAsia="Times New Roman" w:hAnsi="Courier" w:cs="Times New Roman"/>
      <w:snapToGrid w:val="0"/>
      <w:sz w:val="24"/>
      <w:szCs w:val="20"/>
    </w:rPr>
  </w:style>
  <w:style w:type="paragraph" w:styleId="PlainText">
    <w:name w:val="Plain Text"/>
    <w:basedOn w:val="Normal"/>
    <w:link w:val="PlainTextChar"/>
    <w:uiPriority w:val="99"/>
    <w:unhideWhenUsed/>
    <w:rsid w:val="00B52A0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52A06"/>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F56C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C32"/>
    <w:rPr>
      <w:rFonts w:ascii="Segoe UI" w:hAnsi="Segoe UI" w:cs="Segoe UI"/>
      <w:sz w:val="18"/>
      <w:szCs w:val="18"/>
    </w:rPr>
  </w:style>
  <w:style w:type="character" w:styleId="CommentReference">
    <w:name w:val="annotation reference"/>
    <w:basedOn w:val="DefaultParagraphFont"/>
    <w:uiPriority w:val="99"/>
    <w:semiHidden/>
    <w:unhideWhenUsed/>
    <w:rsid w:val="00F56C32"/>
    <w:rPr>
      <w:sz w:val="16"/>
      <w:szCs w:val="16"/>
    </w:rPr>
  </w:style>
  <w:style w:type="paragraph" w:styleId="CommentText">
    <w:name w:val="annotation text"/>
    <w:basedOn w:val="Normal"/>
    <w:link w:val="CommentTextChar"/>
    <w:uiPriority w:val="99"/>
    <w:unhideWhenUsed/>
    <w:rsid w:val="00F56C32"/>
    <w:pPr>
      <w:spacing w:line="240" w:lineRule="auto"/>
    </w:pPr>
    <w:rPr>
      <w:sz w:val="20"/>
      <w:szCs w:val="20"/>
    </w:rPr>
  </w:style>
  <w:style w:type="character" w:customStyle="1" w:styleId="CommentTextChar">
    <w:name w:val="Comment Text Char"/>
    <w:basedOn w:val="DefaultParagraphFont"/>
    <w:link w:val="CommentText"/>
    <w:uiPriority w:val="99"/>
    <w:rsid w:val="00F56C32"/>
    <w:rPr>
      <w:sz w:val="20"/>
      <w:szCs w:val="20"/>
    </w:rPr>
  </w:style>
  <w:style w:type="paragraph" w:styleId="CommentSubject">
    <w:name w:val="annotation subject"/>
    <w:basedOn w:val="CommentText"/>
    <w:next w:val="CommentText"/>
    <w:link w:val="CommentSubjectChar"/>
    <w:uiPriority w:val="99"/>
    <w:semiHidden/>
    <w:unhideWhenUsed/>
    <w:rsid w:val="00F56C32"/>
    <w:rPr>
      <w:b/>
      <w:bCs/>
    </w:rPr>
  </w:style>
  <w:style w:type="character" w:customStyle="1" w:styleId="CommentSubjectChar">
    <w:name w:val="Comment Subject Char"/>
    <w:basedOn w:val="CommentTextChar"/>
    <w:link w:val="CommentSubject"/>
    <w:uiPriority w:val="99"/>
    <w:semiHidden/>
    <w:rsid w:val="00F56C32"/>
    <w:rPr>
      <w:b/>
      <w:bCs/>
      <w:sz w:val="20"/>
      <w:szCs w:val="20"/>
    </w:rPr>
  </w:style>
  <w:style w:type="paragraph" w:styleId="Header">
    <w:name w:val="header"/>
    <w:basedOn w:val="Normal"/>
    <w:link w:val="HeaderChar"/>
    <w:uiPriority w:val="99"/>
    <w:unhideWhenUsed/>
    <w:rsid w:val="003B0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304"/>
  </w:style>
  <w:style w:type="table" w:customStyle="1" w:styleId="AnthemTablenoHeader">
    <w:name w:val="AnthemTable_noHeader"/>
    <w:basedOn w:val="TableNormal"/>
    <w:uiPriority w:val="99"/>
    <w:rsid w:val="00C24A99"/>
    <w:pPr>
      <w:spacing w:after="0" w:line="240" w:lineRule="auto"/>
    </w:pPr>
    <w:rPr>
      <w:rFonts w:ascii="Arial" w:hAnsi="Arial"/>
      <w:color w:val="0D0D0D" w:themeColor="text1" w:themeTint="F2"/>
      <w:sz w:val="20"/>
    </w:rPr>
    <w:tblPr>
      <w:tblStyleRow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band1Horz">
      <w:tblPr/>
      <w:tcPr>
        <w:shd w:val="clear" w:color="auto" w:fill="CAE5F8"/>
      </w:tcPr>
    </w:tblStylePr>
  </w:style>
  <w:style w:type="paragraph" w:customStyle="1" w:styleId="TableBody">
    <w:name w:val="Table Body"/>
    <w:qFormat/>
    <w:rsid w:val="00C24A99"/>
    <w:pPr>
      <w:keepLines/>
      <w:spacing w:before="20" w:after="40" w:line="260" w:lineRule="exact"/>
    </w:pPr>
    <w:rPr>
      <w:rFonts w:ascii="Arial" w:hAnsi="Arial"/>
      <w:color w:val="000000" w:themeColor="text1"/>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A369C97DCCA724E964D392EF1AD8BA0" ma:contentTypeVersion="13" ma:contentTypeDescription="Create a new document." ma:contentTypeScope="" ma:versionID="b6744f96b6d241e2bc241c7c712af730">
  <xsd:schema xmlns:xsd="http://www.w3.org/2001/XMLSchema" xmlns:xs="http://www.w3.org/2001/XMLSchema" xmlns:p="http://schemas.microsoft.com/office/2006/metadata/properties" xmlns:ns3="ac2d1880-ff7c-48d1-b518-cbacc368efbd" xmlns:ns4="80a22efb-948c-462a-a1ef-af0ccbc8f9ba" targetNamespace="http://schemas.microsoft.com/office/2006/metadata/properties" ma:root="true" ma:fieldsID="32d129acc04fab7377cca9457af49592" ns3:_="" ns4:_="">
    <xsd:import namespace="ac2d1880-ff7c-48d1-b518-cbacc368efbd"/>
    <xsd:import namespace="80a22efb-948c-462a-a1ef-af0ccbc8f9b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2d1880-ff7c-48d1-b518-cbacc368e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22efb-948c-462a-a1ef-af0ccbc8f9b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796072-A523-4BB4-AEED-7C5E2B77B5F7}">
  <ds:schemaRefs>
    <ds:schemaRef ds:uri="http://purl.org/dc/elements/1.1/"/>
    <ds:schemaRef ds:uri="http://schemas.microsoft.com/office/2006/metadata/properties"/>
    <ds:schemaRef ds:uri="http://purl.org/dc/terms/"/>
    <ds:schemaRef ds:uri="http://schemas.openxmlformats.org/package/2006/metadata/core-properties"/>
    <ds:schemaRef ds:uri="ac2d1880-ff7c-48d1-b518-cbacc368efbd"/>
    <ds:schemaRef ds:uri="http://schemas.microsoft.com/office/2006/documentManagement/types"/>
    <ds:schemaRef ds:uri="http://schemas.microsoft.com/office/infopath/2007/PartnerControls"/>
    <ds:schemaRef ds:uri="80a22efb-948c-462a-a1ef-af0ccbc8f9ba"/>
    <ds:schemaRef ds:uri="http://www.w3.org/XML/1998/namespace"/>
    <ds:schemaRef ds:uri="http://purl.org/dc/dcmitype/"/>
  </ds:schemaRefs>
</ds:datastoreItem>
</file>

<file path=customXml/itemProps2.xml><?xml version="1.0" encoding="utf-8"?>
<ds:datastoreItem xmlns:ds="http://schemas.openxmlformats.org/officeDocument/2006/customXml" ds:itemID="{9535810D-50C7-439D-8E20-BA53F392A0C1}">
  <ds:schemaRefs>
    <ds:schemaRef ds:uri="http://schemas.microsoft.com/sharepoint/v3/contenttype/forms"/>
  </ds:schemaRefs>
</ds:datastoreItem>
</file>

<file path=customXml/itemProps3.xml><?xml version="1.0" encoding="utf-8"?>
<ds:datastoreItem xmlns:ds="http://schemas.openxmlformats.org/officeDocument/2006/customXml" ds:itemID="{650904C6-0708-4421-ABA7-42BBFF85B9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2d1880-ff7c-48d1-b518-cbacc368efbd"/>
    <ds:schemaRef ds:uri="80a22efb-948c-462a-a1ef-af0ccbc8f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8600</Words>
  <Characters>49026</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Tittle, Christy</dc:creator>
  <cp:keywords/>
  <dc:description/>
  <cp:lastModifiedBy>Davidson, Traci</cp:lastModifiedBy>
  <cp:revision>2</cp:revision>
  <cp:lastPrinted>2021-02-09T19:35:00Z</cp:lastPrinted>
  <dcterms:created xsi:type="dcterms:W3CDTF">2021-03-10T19:56:00Z</dcterms:created>
  <dcterms:modified xsi:type="dcterms:W3CDTF">2021-03-10T19:56:00Z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0x0101000A369C97DCCA724E964D392EF1AD8BA0</vt:lpwstr>
  </property>
</Properties>
</file>